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A0A8CE" w14:textId="0E26C5F0" w:rsidR="00522A0E" w:rsidRPr="0096056D" w:rsidRDefault="00B53A3C" w:rsidP="00522A0E">
      <w:pPr>
        <w:pStyle w:val="Corpotesto-Poppins8"/>
        <w:spacing w:line="240" w:lineRule="auto"/>
        <w:jc w:val="center"/>
        <w:rPr>
          <w:rFonts w:ascii="Times New Roman" w:hAnsi="Times New Roman" w:cs="Times New Roman"/>
          <w:b/>
          <w:color w:val="000000" w:themeColor="text1"/>
          <w:sz w:val="32"/>
          <w:szCs w:val="32"/>
        </w:rPr>
      </w:pPr>
      <w:r>
        <w:rPr>
          <w:rFonts w:ascii="Times New Roman" w:hAnsi="Times New Roman" w:cs="Times New Roman"/>
          <w:b/>
          <w:color w:val="000000" w:themeColor="text1"/>
          <w:sz w:val="32"/>
          <w:szCs w:val="32"/>
        </w:rPr>
        <w:t>Analisi di dati sulle forniture elettriche: campionamento stratificato e procedure di clustering su utenze trifase e monofase</w:t>
      </w:r>
      <w:r w:rsidR="00522A0E" w:rsidRPr="0096056D">
        <w:rPr>
          <w:rFonts w:ascii="Times New Roman" w:hAnsi="Times New Roman" w:cs="Times New Roman"/>
          <w:b/>
          <w:color w:val="000000" w:themeColor="text1"/>
          <w:sz w:val="32"/>
          <w:szCs w:val="32"/>
        </w:rPr>
        <w:t xml:space="preserve"> </w:t>
      </w:r>
    </w:p>
    <w:p w14:paraId="274E2D10" w14:textId="77777777" w:rsidR="0096056D" w:rsidRDefault="0096056D" w:rsidP="00522A0E">
      <w:pPr>
        <w:pStyle w:val="Corpotesto-Poppins8"/>
        <w:spacing w:line="240" w:lineRule="auto"/>
        <w:jc w:val="center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14:paraId="3E4A0ACF" w14:textId="1710517B" w:rsidR="00522A0E" w:rsidRPr="0096056D" w:rsidRDefault="00522A0E" w:rsidP="00522A0E">
      <w:pPr>
        <w:pStyle w:val="Corpotesto-Poppins8"/>
        <w:spacing w:line="240" w:lineRule="auto"/>
        <w:jc w:val="center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96056D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Corso di </w:t>
      </w:r>
      <w:r w:rsidR="008466A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L</w:t>
      </w:r>
      <w:r w:rsidRPr="0096056D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aurea </w:t>
      </w:r>
      <w:r w:rsidR="008466A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M</w:t>
      </w:r>
      <w:r w:rsidRPr="0096056D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agistrale in </w:t>
      </w:r>
      <w:r w:rsidR="008466A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I</w:t>
      </w:r>
      <w:r w:rsidRPr="0096056D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ngegneria </w:t>
      </w:r>
      <w:r w:rsidR="008466A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E</w:t>
      </w:r>
      <w:r w:rsidRPr="0096056D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lettrica</w:t>
      </w:r>
    </w:p>
    <w:p w14:paraId="2EED96F2" w14:textId="266E1C40" w:rsidR="0096056D" w:rsidRDefault="00522A0E" w:rsidP="0096056D">
      <w:pPr>
        <w:pStyle w:val="Corpotesto-Poppins8"/>
        <w:spacing w:line="240" w:lineRule="auto"/>
        <w:jc w:val="center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96056D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Candidato: </w:t>
      </w:r>
      <w:r w:rsidR="00B53A3C">
        <w:rPr>
          <w:rFonts w:ascii="Times New Roman" w:hAnsi="Times New Roman" w:cs="Times New Roman"/>
          <w:bCs/>
          <w:i/>
          <w:iCs/>
          <w:color w:val="000000" w:themeColor="text1"/>
          <w:sz w:val="24"/>
          <w:szCs w:val="24"/>
        </w:rPr>
        <w:t xml:space="preserve">Daniele </w:t>
      </w:r>
      <w:proofErr w:type="spellStart"/>
      <w:r w:rsidR="00B53A3C">
        <w:rPr>
          <w:rFonts w:ascii="Times New Roman" w:hAnsi="Times New Roman" w:cs="Times New Roman"/>
          <w:bCs/>
          <w:i/>
          <w:iCs/>
          <w:color w:val="000000" w:themeColor="text1"/>
          <w:sz w:val="24"/>
          <w:szCs w:val="24"/>
        </w:rPr>
        <w:t>Bonansinga</w:t>
      </w:r>
      <w:proofErr w:type="spellEnd"/>
      <w:r w:rsidRPr="0096056D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, Relatore: </w:t>
      </w:r>
      <w:r w:rsidRPr="0096056D">
        <w:rPr>
          <w:rFonts w:ascii="Times New Roman" w:hAnsi="Times New Roman" w:cs="Times New Roman"/>
          <w:bCs/>
          <w:i/>
          <w:iCs/>
          <w:color w:val="000000" w:themeColor="text1"/>
          <w:sz w:val="24"/>
          <w:szCs w:val="24"/>
        </w:rPr>
        <w:t>Gianfranco Chicco</w:t>
      </w:r>
    </w:p>
    <w:p w14:paraId="53613694" w14:textId="2F4978AF" w:rsidR="0096056D" w:rsidRDefault="00522A0E" w:rsidP="0096056D">
      <w:pPr>
        <w:pStyle w:val="Corpotesto-Poppins8"/>
        <w:spacing w:line="240" w:lineRule="auto"/>
        <w:jc w:val="center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96056D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Marzo 202</w:t>
      </w:r>
      <w:r w:rsidR="008466A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2</w:t>
      </w:r>
      <w:r w:rsidRPr="0096056D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, Anno Accademico 2021/202</w:t>
      </w:r>
      <w:r w:rsidR="0096056D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2</w:t>
      </w:r>
    </w:p>
    <w:p w14:paraId="31638E1C" w14:textId="77777777" w:rsidR="0096056D" w:rsidRDefault="0096056D" w:rsidP="00196BCF">
      <w:pPr>
        <w:pStyle w:val="Corpotesto-Poppins8"/>
        <w:spacing w:line="240" w:lineRule="auto"/>
        <w:jc w:val="center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14:paraId="5D02C5EA" w14:textId="5377AE38" w:rsidR="0096056D" w:rsidRPr="0096056D" w:rsidRDefault="0096056D" w:rsidP="00196BCF">
      <w:pPr>
        <w:pStyle w:val="Corpotesto-Poppins8"/>
        <w:spacing w:line="240" w:lineRule="auto"/>
        <w:jc w:val="center"/>
        <w:rPr>
          <w:rFonts w:ascii="Times New Roman" w:hAnsi="Times New Roman" w:cs="Times New Roman"/>
          <w:bCs/>
          <w:color w:val="000000" w:themeColor="text1"/>
          <w:sz w:val="24"/>
          <w:szCs w:val="24"/>
        </w:rPr>
        <w:sectPr w:rsidR="0096056D" w:rsidRPr="0096056D" w:rsidSect="00522A0E">
          <w:pgSz w:w="11900" w:h="16840"/>
          <w:pgMar w:top="1417" w:right="1134" w:bottom="1134" w:left="1134" w:header="708" w:footer="708" w:gutter="0"/>
          <w:cols w:space="708"/>
          <w:docGrid w:linePitch="360"/>
        </w:sectPr>
      </w:pPr>
    </w:p>
    <w:p w14:paraId="5FB58336" w14:textId="49228EC7" w:rsidR="00B53A3C" w:rsidRDefault="002A5C46" w:rsidP="00196BCF">
      <w:pPr>
        <w:pStyle w:val="Corpotesto-Poppins8"/>
        <w:spacing w:line="240" w:lineRule="auto"/>
        <w:jc w:val="both"/>
        <w:rPr>
          <w:rFonts w:ascii="Times New Roman" w:hAnsi="Times New Roman" w:cs="Times New Roman"/>
          <w:b/>
          <w:bCs/>
          <w:sz w:val="18"/>
          <w:szCs w:val="18"/>
        </w:rPr>
      </w:pPr>
      <w:r w:rsidRPr="002A5C46">
        <w:rPr>
          <w:rFonts w:ascii="Times New Roman" w:hAnsi="Times New Roman" w:cs="Times New Roman"/>
          <w:b/>
          <w:bCs/>
          <w:sz w:val="18"/>
          <w:szCs w:val="18"/>
        </w:rPr>
        <w:t xml:space="preserve">Abstract- </w:t>
      </w:r>
      <w:r w:rsidR="00D269DA" w:rsidRPr="002A5C46">
        <w:rPr>
          <w:rFonts w:ascii="Times New Roman" w:hAnsi="Times New Roman" w:cs="Times New Roman"/>
          <w:b/>
          <w:bCs/>
          <w:sz w:val="18"/>
          <w:szCs w:val="18"/>
        </w:rPr>
        <w:t xml:space="preserve">Il lavoro che </w:t>
      </w:r>
      <w:r>
        <w:rPr>
          <w:rFonts w:ascii="Times New Roman" w:hAnsi="Times New Roman" w:cs="Times New Roman"/>
          <w:b/>
          <w:bCs/>
          <w:sz w:val="18"/>
          <w:szCs w:val="18"/>
        </w:rPr>
        <w:t>viene</w:t>
      </w:r>
      <w:r w:rsidR="00D269DA" w:rsidRPr="002A5C46">
        <w:rPr>
          <w:rFonts w:ascii="Times New Roman" w:hAnsi="Times New Roman" w:cs="Times New Roman"/>
          <w:b/>
          <w:bCs/>
          <w:sz w:val="18"/>
          <w:szCs w:val="18"/>
        </w:rPr>
        <w:t xml:space="preserve"> presentato si </w:t>
      </w:r>
      <w:r w:rsidR="003A1EED">
        <w:rPr>
          <w:rFonts w:ascii="Times New Roman" w:hAnsi="Times New Roman" w:cs="Times New Roman"/>
          <w:b/>
          <w:bCs/>
          <w:sz w:val="18"/>
          <w:szCs w:val="18"/>
        </w:rPr>
        <w:t>concentra</w:t>
      </w:r>
      <w:r w:rsidR="00D269DA" w:rsidRPr="002A5C46">
        <w:rPr>
          <w:rFonts w:ascii="Times New Roman" w:hAnsi="Times New Roman" w:cs="Times New Roman"/>
          <w:b/>
          <w:bCs/>
          <w:sz w:val="18"/>
          <w:szCs w:val="18"/>
        </w:rPr>
        <w:t xml:space="preserve"> sull</w:t>
      </w:r>
      <w:r w:rsidR="00C21178">
        <w:rPr>
          <w:rFonts w:ascii="Times New Roman" w:hAnsi="Times New Roman" w:cs="Times New Roman"/>
          <w:b/>
          <w:bCs/>
          <w:sz w:val="18"/>
          <w:szCs w:val="18"/>
        </w:rPr>
        <w:t>’</w:t>
      </w:r>
      <w:r w:rsidR="00332736">
        <w:rPr>
          <w:rFonts w:ascii="Times New Roman" w:hAnsi="Times New Roman" w:cs="Times New Roman"/>
          <w:b/>
          <w:bCs/>
          <w:sz w:val="18"/>
          <w:szCs w:val="18"/>
        </w:rPr>
        <w:t xml:space="preserve">acquisizione, elaborazione e gestione di un gran numero di dati raccolti dalla installazione degli smart </w:t>
      </w:r>
      <w:proofErr w:type="spellStart"/>
      <w:r w:rsidR="00332736">
        <w:rPr>
          <w:rFonts w:ascii="Times New Roman" w:hAnsi="Times New Roman" w:cs="Times New Roman"/>
          <w:b/>
          <w:bCs/>
          <w:sz w:val="18"/>
          <w:szCs w:val="18"/>
        </w:rPr>
        <w:t>meter</w:t>
      </w:r>
      <w:proofErr w:type="spellEnd"/>
      <w:r w:rsidR="00332736">
        <w:rPr>
          <w:rFonts w:ascii="Times New Roman" w:hAnsi="Times New Roman" w:cs="Times New Roman"/>
          <w:b/>
          <w:bCs/>
          <w:sz w:val="18"/>
          <w:szCs w:val="18"/>
        </w:rPr>
        <w:t xml:space="preserve"> </w:t>
      </w:r>
      <w:r w:rsidR="00C21178">
        <w:rPr>
          <w:rFonts w:ascii="Times New Roman" w:hAnsi="Times New Roman" w:cs="Times New Roman"/>
          <w:b/>
          <w:bCs/>
          <w:sz w:val="18"/>
          <w:szCs w:val="18"/>
        </w:rPr>
        <w:t>in un sistema di distribuzione.</w:t>
      </w:r>
      <w:r w:rsidR="00332736">
        <w:rPr>
          <w:rFonts w:ascii="Times New Roman" w:hAnsi="Times New Roman" w:cs="Times New Roman"/>
          <w:b/>
          <w:bCs/>
          <w:sz w:val="18"/>
          <w:szCs w:val="18"/>
        </w:rPr>
        <w:t xml:space="preserve"> L’impossibilità di analizzare tutte le informazioni utili porta a studiare nuove metodologie per determinare il corretto numero di dati da analizzare cercando di abbassare il più possibile </w:t>
      </w:r>
      <w:r w:rsidR="00B74320">
        <w:rPr>
          <w:rFonts w:ascii="Times New Roman" w:hAnsi="Times New Roman" w:cs="Times New Roman"/>
          <w:b/>
          <w:bCs/>
          <w:sz w:val="18"/>
          <w:szCs w:val="18"/>
        </w:rPr>
        <w:t xml:space="preserve">la soglia di errore nella stima finale. La teoria del campionamento stratificato </w:t>
      </w:r>
      <w:r w:rsidR="00C21178">
        <w:rPr>
          <w:rFonts w:ascii="Times New Roman" w:hAnsi="Times New Roman" w:cs="Times New Roman"/>
          <w:b/>
          <w:bCs/>
          <w:sz w:val="18"/>
          <w:szCs w:val="18"/>
        </w:rPr>
        <w:t xml:space="preserve">è </w:t>
      </w:r>
      <w:r w:rsidR="00B74320">
        <w:rPr>
          <w:rFonts w:ascii="Times New Roman" w:hAnsi="Times New Roman" w:cs="Times New Roman"/>
          <w:b/>
          <w:bCs/>
          <w:sz w:val="18"/>
          <w:szCs w:val="18"/>
        </w:rPr>
        <w:t xml:space="preserve">essenziale per ridurre l’onere </w:t>
      </w:r>
      <w:r w:rsidR="00C21178">
        <w:rPr>
          <w:rFonts w:ascii="Times New Roman" w:hAnsi="Times New Roman" w:cs="Times New Roman"/>
          <w:b/>
          <w:bCs/>
          <w:sz w:val="18"/>
          <w:szCs w:val="18"/>
        </w:rPr>
        <w:t xml:space="preserve">computazionale dell’analisi </w:t>
      </w:r>
      <w:r w:rsidR="00B74320">
        <w:rPr>
          <w:rFonts w:ascii="Times New Roman" w:hAnsi="Times New Roman" w:cs="Times New Roman"/>
          <w:b/>
          <w:bCs/>
          <w:sz w:val="18"/>
          <w:szCs w:val="18"/>
        </w:rPr>
        <w:t>dei da</w:t>
      </w:r>
      <w:r w:rsidR="00C21178">
        <w:rPr>
          <w:rFonts w:ascii="Times New Roman" w:hAnsi="Times New Roman" w:cs="Times New Roman"/>
          <w:b/>
          <w:bCs/>
          <w:sz w:val="18"/>
          <w:szCs w:val="18"/>
        </w:rPr>
        <w:t>t</w:t>
      </w:r>
      <w:r w:rsidR="00B74320">
        <w:rPr>
          <w:rFonts w:ascii="Times New Roman" w:hAnsi="Times New Roman" w:cs="Times New Roman"/>
          <w:b/>
          <w:bCs/>
          <w:sz w:val="18"/>
          <w:szCs w:val="18"/>
        </w:rPr>
        <w:t>i e</w:t>
      </w:r>
      <w:r w:rsidR="007F644E">
        <w:rPr>
          <w:rFonts w:ascii="Times New Roman" w:hAnsi="Times New Roman" w:cs="Times New Roman"/>
          <w:b/>
          <w:bCs/>
          <w:sz w:val="18"/>
          <w:szCs w:val="18"/>
        </w:rPr>
        <w:t xml:space="preserve"> far </w:t>
      </w:r>
      <w:r w:rsidR="0097005D">
        <w:rPr>
          <w:rFonts w:ascii="Times New Roman" w:hAnsi="Times New Roman" w:cs="Times New Roman"/>
          <w:b/>
          <w:bCs/>
          <w:sz w:val="18"/>
          <w:szCs w:val="18"/>
        </w:rPr>
        <w:t>sì</w:t>
      </w:r>
      <w:r w:rsidR="007F644E">
        <w:rPr>
          <w:rFonts w:ascii="Times New Roman" w:hAnsi="Times New Roman" w:cs="Times New Roman"/>
          <w:b/>
          <w:bCs/>
          <w:sz w:val="18"/>
          <w:szCs w:val="18"/>
        </w:rPr>
        <w:t xml:space="preserve"> che ogni macro-classe sia rappresentata con </w:t>
      </w:r>
      <w:r w:rsidR="00C21178">
        <w:rPr>
          <w:rFonts w:ascii="Times New Roman" w:hAnsi="Times New Roman" w:cs="Times New Roman"/>
          <w:b/>
          <w:bCs/>
          <w:sz w:val="18"/>
          <w:szCs w:val="18"/>
        </w:rPr>
        <w:t xml:space="preserve">un </w:t>
      </w:r>
      <w:r w:rsidR="007F644E">
        <w:rPr>
          <w:rFonts w:ascii="Times New Roman" w:hAnsi="Times New Roman" w:cs="Times New Roman"/>
          <w:b/>
          <w:bCs/>
          <w:sz w:val="18"/>
          <w:szCs w:val="18"/>
        </w:rPr>
        <w:t xml:space="preserve">numero </w:t>
      </w:r>
      <w:r w:rsidR="00C21178">
        <w:rPr>
          <w:rFonts w:ascii="Times New Roman" w:hAnsi="Times New Roman" w:cs="Times New Roman"/>
          <w:b/>
          <w:bCs/>
          <w:sz w:val="18"/>
          <w:szCs w:val="18"/>
        </w:rPr>
        <w:t xml:space="preserve">appropriato </w:t>
      </w:r>
      <w:r w:rsidR="007F644E">
        <w:rPr>
          <w:rFonts w:ascii="Times New Roman" w:hAnsi="Times New Roman" w:cs="Times New Roman"/>
          <w:b/>
          <w:bCs/>
          <w:sz w:val="18"/>
          <w:szCs w:val="18"/>
        </w:rPr>
        <w:t>di utenti</w:t>
      </w:r>
      <w:r w:rsidR="00905753">
        <w:rPr>
          <w:rFonts w:ascii="Times New Roman" w:hAnsi="Times New Roman" w:cs="Times New Roman"/>
          <w:b/>
          <w:bCs/>
          <w:sz w:val="18"/>
          <w:szCs w:val="18"/>
        </w:rPr>
        <w:t>.</w:t>
      </w:r>
      <w:r w:rsidR="00B74320">
        <w:rPr>
          <w:rFonts w:ascii="Times New Roman" w:hAnsi="Times New Roman" w:cs="Times New Roman"/>
          <w:b/>
          <w:bCs/>
          <w:sz w:val="18"/>
          <w:szCs w:val="18"/>
        </w:rPr>
        <w:t xml:space="preserve"> </w:t>
      </w:r>
      <w:r w:rsidR="00905753">
        <w:rPr>
          <w:rFonts w:ascii="Times New Roman" w:hAnsi="Times New Roman" w:cs="Times New Roman"/>
          <w:b/>
          <w:bCs/>
          <w:sz w:val="18"/>
          <w:szCs w:val="18"/>
        </w:rPr>
        <w:t>G</w:t>
      </w:r>
      <w:r w:rsidR="00B74320">
        <w:rPr>
          <w:rFonts w:ascii="Times New Roman" w:hAnsi="Times New Roman" w:cs="Times New Roman"/>
          <w:b/>
          <w:bCs/>
          <w:sz w:val="18"/>
          <w:szCs w:val="18"/>
        </w:rPr>
        <w:t xml:space="preserve">razie a diverse procedure di clustering si </w:t>
      </w:r>
      <w:r w:rsidR="00C21178">
        <w:rPr>
          <w:rFonts w:ascii="Times New Roman" w:hAnsi="Times New Roman" w:cs="Times New Roman"/>
          <w:b/>
          <w:bCs/>
          <w:sz w:val="18"/>
          <w:szCs w:val="18"/>
        </w:rPr>
        <w:t xml:space="preserve">possono </w:t>
      </w:r>
      <w:r w:rsidR="00B74320">
        <w:rPr>
          <w:rFonts w:ascii="Times New Roman" w:hAnsi="Times New Roman" w:cs="Times New Roman"/>
          <w:b/>
          <w:bCs/>
          <w:sz w:val="18"/>
          <w:szCs w:val="18"/>
        </w:rPr>
        <w:t xml:space="preserve">creare nuovi gruppi di clienti </w:t>
      </w:r>
      <w:r w:rsidR="007F644E">
        <w:rPr>
          <w:rFonts w:ascii="Times New Roman" w:hAnsi="Times New Roman" w:cs="Times New Roman"/>
          <w:b/>
          <w:bCs/>
          <w:sz w:val="18"/>
          <w:szCs w:val="18"/>
        </w:rPr>
        <w:t xml:space="preserve">per similarità. </w:t>
      </w:r>
      <w:r w:rsidR="009A23B2">
        <w:rPr>
          <w:rFonts w:ascii="Times New Roman" w:hAnsi="Times New Roman" w:cs="Times New Roman"/>
          <w:b/>
          <w:bCs/>
          <w:sz w:val="18"/>
          <w:szCs w:val="18"/>
        </w:rPr>
        <w:t xml:space="preserve">L’analisi </w:t>
      </w:r>
      <w:r w:rsidR="00DD6E78">
        <w:rPr>
          <w:rFonts w:ascii="Times New Roman" w:hAnsi="Times New Roman" w:cs="Times New Roman"/>
          <w:b/>
          <w:bCs/>
          <w:sz w:val="18"/>
          <w:szCs w:val="18"/>
        </w:rPr>
        <w:t>permette</w:t>
      </w:r>
      <w:r w:rsidR="009A23B2">
        <w:rPr>
          <w:rFonts w:ascii="Times New Roman" w:hAnsi="Times New Roman" w:cs="Times New Roman"/>
          <w:b/>
          <w:bCs/>
          <w:sz w:val="18"/>
          <w:szCs w:val="18"/>
        </w:rPr>
        <w:t xml:space="preserve"> </w:t>
      </w:r>
      <w:r w:rsidR="00DD6E78">
        <w:rPr>
          <w:rFonts w:ascii="Times New Roman" w:hAnsi="Times New Roman" w:cs="Times New Roman"/>
          <w:b/>
          <w:bCs/>
          <w:sz w:val="18"/>
          <w:szCs w:val="18"/>
        </w:rPr>
        <w:t>lo sviluppo di nuove applicazioni</w:t>
      </w:r>
      <w:r w:rsidR="00C21178">
        <w:rPr>
          <w:rFonts w:ascii="Times New Roman" w:hAnsi="Times New Roman" w:cs="Times New Roman"/>
          <w:b/>
          <w:bCs/>
          <w:sz w:val="18"/>
          <w:szCs w:val="18"/>
        </w:rPr>
        <w:t>,</w:t>
      </w:r>
      <w:r w:rsidR="00DD6E78">
        <w:rPr>
          <w:rFonts w:ascii="Times New Roman" w:hAnsi="Times New Roman" w:cs="Times New Roman"/>
          <w:b/>
          <w:bCs/>
          <w:sz w:val="18"/>
          <w:szCs w:val="18"/>
        </w:rPr>
        <w:t xml:space="preserve"> </w:t>
      </w:r>
      <w:r w:rsidR="0097005D">
        <w:rPr>
          <w:rFonts w:ascii="Times New Roman" w:hAnsi="Times New Roman" w:cs="Times New Roman"/>
          <w:b/>
          <w:bCs/>
          <w:sz w:val="18"/>
          <w:szCs w:val="18"/>
        </w:rPr>
        <w:t xml:space="preserve">come </w:t>
      </w:r>
      <w:r w:rsidR="00617AF2">
        <w:rPr>
          <w:rFonts w:ascii="Times New Roman" w:hAnsi="Times New Roman" w:cs="Times New Roman"/>
          <w:b/>
          <w:bCs/>
          <w:sz w:val="18"/>
          <w:szCs w:val="18"/>
        </w:rPr>
        <w:t>una nuova</w:t>
      </w:r>
      <w:r w:rsidR="00DD6E78">
        <w:rPr>
          <w:rFonts w:ascii="Times New Roman" w:hAnsi="Times New Roman" w:cs="Times New Roman"/>
          <w:b/>
          <w:bCs/>
          <w:sz w:val="18"/>
          <w:szCs w:val="18"/>
        </w:rPr>
        <w:t xml:space="preserve"> classificazione dei </w:t>
      </w:r>
      <w:r w:rsidR="003501B3">
        <w:rPr>
          <w:rFonts w:ascii="Times New Roman" w:hAnsi="Times New Roman" w:cs="Times New Roman"/>
          <w:b/>
          <w:bCs/>
          <w:sz w:val="18"/>
          <w:szCs w:val="18"/>
        </w:rPr>
        <w:t>clienti; infatti,</w:t>
      </w:r>
      <w:r w:rsidR="00617AF2">
        <w:rPr>
          <w:rFonts w:ascii="Times New Roman" w:hAnsi="Times New Roman" w:cs="Times New Roman"/>
          <w:b/>
          <w:bCs/>
          <w:sz w:val="18"/>
          <w:szCs w:val="18"/>
        </w:rPr>
        <w:t xml:space="preserve"> s</w:t>
      </w:r>
      <w:r w:rsidR="006672DF">
        <w:rPr>
          <w:rFonts w:ascii="Times New Roman" w:hAnsi="Times New Roman" w:cs="Times New Roman"/>
          <w:b/>
          <w:bCs/>
          <w:sz w:val="18"/>
          <w:szCs w:val="18"/>
        </w:rPr>
        <w:t xml:space="preserve">i </w:t>
      </w:r>
      <w:r w:rsidR="00C21178">
        <w:rPr>
          <w:rFonts w:ascii="Times New Roman" w:hAnsi="Times New Roman" w:cs="Times New Roman"/>
          <w:b/>
          <w:bCs/>
          <w:sz w:val="18"/>
          <w:szCs w:val="18"/>
        </w:rPr>
        <w:t xml:space="preserve">può </w:t>
      </w:r>
      <w:r w:rsidR="006672DF">
        <w:rPr>
          <w:rFonts w:ascii="Times New Roman" w:hAnsi="Times New Roman" w:cs="Times New Roman"/>
          <w:b/>
          <w:bCs/>
          <w:sz w:val="18"/>
          <w:szCs w:val="18"/>
        </w:rPr>
        <w:t>abbandona</w:t>
      </w:r>
      <w:r w:rsidR="00DD6E78">
        <w:rPr>
          <w:rFonts w:ascii="Times New Roman" w:hAnsi="Times New Roman" w:cs="Times New Roman"/>
          <w:b/>
          <w:bCs/>
          <w:sz w:val="18"/>
          <w:szCs w:val="18"/>
        </w:rPr>
        <w:t>re</w:t>
      </w:r>
      <w:r w:rsidR="006672DF">
        <w:rPr>
          <w:rFonts w:ascii="Times New Roman" w:hAnsi="Times New Roman" w:cs="Times New Roman"/>
          <w:b/>
          <w:bCs/>
          <w:sz w:val="18"/>
          <w:szCs w:val="18"/>
        </w:rPr>
        <w:t xml:space="preserve"> il concetto di classificazione dei clienti </w:t>
      </w:r>
      <w:r w:rsidR="00DD6E78">
        <w:rPr>
          <w:rFonts w:ascii="Times New Roman" w:hAnsi="Times New Roman" w:cs="Times New Roman"/>
          <w:b/>
          <w:bCs/>
          <w:sz w:val="18"/>
          <w:szCs w:val="18"/>
        </w:rPr>
        <w:t>basata su</w:t>
      </w:r>
      <w:r w:rsidR="00D22309">
        <w:rPr>
          <w:rFonts w:ascii="Times New Roman" w:hAnsi="Times New Roman" w:cs="Times New Roman"/>
          <w:b/>
          <w:bCs/>
          <w:sz w:val="18"/>
          <w:szCs w:val="18"/>
        </w:rPr>
        <w:t>i parametri commerciali</w:t>
      </w:r>
      <w:r w:rsidR="00C21178">
        <w:rPr>
          <w:rFonts w:ascii="Times New Roman" w:hAnsi="Times New Roman" w:cs="Times New Roman"/>
          <w:b/>
          <w:bCs/>
          <w:sz w:val="18"/>
          <w:szCs w:val="18"/>
        </w:rPr>
        <w:t>,</w:t>
      </w:r>
      <w:r w:rsidR="00DD6E78">
        <w:rPr>
          <w:rFonts w:ascii="Times New Roman" w:hAnsi="Times New Roman" w:cs="Times New Roman"/>
          <w:b/>
          <w:bCs/>
          <w:sz w:val="18"/>
          <w:szCs w:val="18"/>
        </w:rPr>
        <w:t xml:space="preserve"> </w:t>
      </w:r>
      <w:r w:rsidR="006672DF">
        <w:rPr>
          <w:rFonts w:ascii="Times New Roman" w:hAnsi="Times New Roman" w:cs="Times New Roman"/>
          <w:b/>
          <w:bCs/>
          <w:sz w:val="18"/>
          <w:szCs w:val="18"/>
        </w:rPr>
        <w:t>poiché i</w:t>
      </w:r>
      <w:r w:rsidR="007F644E">
        <w:rPr>
          <w:rFonts w:ascii="Times New Roman" w:hAnsi="Times New Roman" w:cs="Times New Roman"/>
          <w:b/>
          <w:bCs/>
          <w:sz w:val="18"/>
          <w:szCs w:val="18"/>
        </w:rPr>
        <w:t xml:space="preserve"> diversi raggruppamenti </w:t>
      </w:r>
      <w:r w:rsidR="00C21178">
        <w:rPr>
          <w:rFonts w:ascii="Times New Roman" w:hAnsi="Times New Roman" w:cs="Times New Roman"/>
          <w:b/>
          <w:bCs/>
          <w:sz w:val="18"/>
          <w:szCs w:val="18"/>
        </w:rPr>
        <w:t xml:space="preserve">vengono </w:t>
      </w:r>
      <w:r w:rsidR="007F644E">
        <w:rPr>
          <w:rFonts w:ascii="Times New Roman" w:hAnsi="Times New Roman" w:cs="Times New Roman"/>
          <w:b/>
          <w:bCs/>
          <w:sz w:val="18"/>
          <w:szCs w:val="18"/>
        </w:rPr>
        <w:t xml:space="preserve">creati a partire dallo studio delle </w:t>
      </w:r>
      <w:r w:rsidR="00B74320">
        <w:rPr>
          <w:rFonts w:ascii="Times New Roman" w:hAnsi="Times New Roman" w:cs="Times New Roman"/>
          <w:b/>
          <w:bCs/>
          <w:sz w:val="18"/>
          <w:szCs w:val="18"/>
        </w:rPr>
        <w:t>caratteristiche di consumo</w:t>
      </w:r>
      <w:r w:rsidR="007F644E">
        <w:rPr>
          <w:rFonts w:ascii="Times New Roman" w:hAnsi="Times New Roman" w:cs="Times New Roman"/>
          <w:b/>
          <w:bCs/>
          <w:sz w:val="18"/>
          <w:szCs w:val="18"/>
        </w:rPr>
        <w:t xml:space="preserve"> di energia di ogni utente, </w:t>
      </w:r>
      <w:r w:rsidR="00C21178">
        <w:rPr>
          <w:rFonts w:ascii="Times New Roman" w:hAnsi="Times New Roman" w:cs="Times New Roman"/>
          <w:b/>
          <w:bCs/>
          <w:sz w:val="18"/>
          <w:szCs w:val="18"/>
        </w:rPr>
        <w:t xml:space="preserve">determinate </w:t>
      </w:r>
      <w:r w:rsidR="007F644E">
        <w:rPr>
          <w:rFonts w:ascii="Times New Roman" w:hAnsi="Times New Roman" w:cs="Times New Roman"/>
          <w:b/>
          <w:bCs/>
          <w:sz w:val="18"/>
          <w:szCs w:val="18"/>
        </w:rPr>
        <w:t xml:space="preserve">ad esempio </w:t>
      </w:r>
      <w:r w:rsidR="00C21178">
        <w:rPr>
          <w:rFonts w:ascii="Times New Roman" w:hAnsi="Times New Roman" w:cs="Times New Roman"/>
          <w:b/>
          <w:bCs/>
          <w:sz w:val="18"/>
          <w:szCs w:val="18"/>
        </w:rPr>
        <w:t>attraverso lo studio del</w:t>
      </w:r>
      <w:r w:rsidR="007F644E">
        <w:rPr>
          <w:rFonts w:ascii="Times New Roman" w:hAnsi="Times New Roman" w:cs="Times New Roman"/>
          <w:b/>
          <w:bCs/>
          <w:sz w:val="18"/>
          <w:szCs w:val="18"/>
        </w:rPr>
        <w:t>le curve di carico.</w:t>
      </w:r>
    </w:p>
    <w:p w14:paraId="2C5DBA85" w14:textId="4DCC34F2" w:rsidR="00617AF2" w:rsidRDefault="003501B3" w:rsidP="00196BCF">
      <w:pPr>
        <w:pStyle w:val="Corpotesto-Poppins8"/>
        <w:spacing w:line="240" w:lineRule="auto"/>
        <w:jc w:val="both"/>
        <w:rPr>
          <w:rFonts w:ascii="Times New Roman" w:hAnsi="Times New Roman" w:cs="Times New Roman"/>
          <w:b/>
          <w:bCs/>
          <w:sz w:val="18"/>
          <w:szCs w:val="18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 xml:space="preserve">Ulteriori sviluppi di questo studio potranno ammodernare alcune applicazioni specifiche come </w:t>
      </w:r>
      <w:r w:rsidR="00617AF2">
        <w:rPr>
          <w:rFonts w:ascii="Times New Roman" w:hAnsi="Times New Roman" w:cs="Times New Roman"/>
          <w:b/>
          <w:bCs/>
          <w:sz w:val="18"/>
          <w:szCs w:val="18"/>
        </w:rPr>
        <w:t>la previsione del carico e l</w:t>
      </w:r>
      <w:r w:rsidR="003732CA">
        <w:rPr>
          <w:rFonts w:ascii="Times New Roman" w:hAnsi="Times New Roman" w:cs="Times New Roman"/>
          <w:b/>
          <w:bCs/>
          <w:sz w:val="18"/>
          <w:szCs w:val="18"/>
        </w:rPr>
        <w:t>’</w:t>
      </w:r>
      <w:r w:rsidR="00617AF2">
        <w:rPr>
          <w:rFonts w:ascii="Times New Roman" w:hAnsi="Times New Roman" w:cs="Times New Roman"/>
          <w:b/>
          <w:bCs/>
          <w:sz w:val="18"/>
          <w:szCs w:val="18"/>
        </w:rPr>
        <w:t>a</w:t>
      </w:r>
      <w:r w:rsidR="003732CA">
        <w:rPr>
          <w:rFonts w:ascii="Times New Roman" w:hAnsi="Times New Roman" w:cs="Times New Roman"/>
          <w:b/>
          <w:bCs/>
          <w:sz w:val="18"/>
          <w:szCs w:val="18"/>
        </w:rPr>
        <w:t>nalisi</w:t>
      </w:r>
      <w:r w:rsidR="00617AF2">
        <w:rPr>
          <w:rFonts w:ascii="Times New Roman" w:hAnsi="Times New Roman" w:cs="Times New Roman"/>
          <w:b/>
          <w:bCs/>
          <w:sz w:val="18"/>
          <w:szCs w:val="18"/>
        </w:rPr>
        <w:t xml:space="preserve"> di nuovi carichi aggregati</w:t>
      </w:r>
      <w:r>
        <w:rPr>
          <w:rFonts w:ascii="Times New Roman" w:hAnsi="Times New Roman" w:cs="Times New Roman"/>
          <w:b/>
          <w:bCs/>
          <w:sz w:val="18"/>
          <w:szCs w:val="18"/>
        </w:rPr>
        <w:t xml:space="preserve"> anche di tipo attivo.</w:t>
      </w:r>
    </w:p>
    <w:p w14:paraId="2F6E87C1" w14:textId="3E5ABDC5" w:rsidR="009011B6" w:rsidRDefault="009011B6" w:rsidP="00196BCF">
      <w:pPr>
        <w:pStyle w:val="Corpotesto-Poppins8"/>
        <w:spacing w:line="240" w:lineRule="auto"/>
        <w:jc w:val="both"/>
        <w:rPr>
          <w:rFonts w:ascii="Times New Roman" w:hAnsi="Times New Roman" w:cs="Times New Roman"/>
          <w:b/>
          <w:bCs/>
          <w:sz w:val="18"/>
          <w:szCs w:val="18"/>
        </w:rPr>
      </w:pPr>
    </w:p>
    <w:p w14:paraId="17EB1E73" w14:textId="2E17FAC9" w:rsidR="00C63245" w:rsidRPr="009011B6" w:rsidRDefault="009011B6" w:rsidP="00196BCF">
      <w:pPr>
        <w:pStyle w:val="Corpotesto-Poppins8"/>
        <w:spacing w:line="240" w:lineRule="auto"/>
        <w:jc w:val="both"/>
        <w:rPr>
          <w:rFonts w:ascii="Times New Roman" w:hAnsi="Times New Roman" w:cs="Times New Roman"/>
          <w:b/>
          <w:bCs/>
          <w:i/>
          <w:iCs/>
          <w:sz w:val="18"/>
          <w:szCs w:val="18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 xml:space="preserve">   </w:t>
      </w:r>
      <w:r w:rsidRPr="009011B6">
        <w:rPr>
          <w:rFonts w:ascii="Times New Roman" w:hAnsi="Times New Roman" w:cs="Times New Roman"/>
          <w:b/>
          <w:bCs/>
          <w:i/>
          <w:iCs/>
          <w:sz w:val="18"/>
          <w:szCs w:val="18"/>
        </w:rPr>
        <w:t>Parole chiave-</w:t>
      </w:r>
      <w:r w:rsidR="00091470">
        <w:rPr>
          <w:rFonts w:ascii="Times New Roman" w:hAnsi="Times New Roman" w:cs="Times New Roman"/>
          <w:b/>
          <w:bCs/>
          <w:i/>
          <w:iCs/>
          <w:sz w:val="18"/>
          <w:szCs w:val="18"/>
        </w:rPr>
        <w:t xml:space="preserve"> </w:t>
      </w:r>
      <w:r w:rsidR="006672DF">
        <w:rPr>
          <w:rFonts w:ascii="Times New Roman" w:hAnsi="Times New Roman" w:cs="Times New Roman"/>
          <w:b/>
          <w:bCs/>
          <w:i/>
          <w:iCs/>
          <w:sz w:val="18"/>
          <w:szCs w:val="18"/>
        </w:rPr>
        <w:t>Campionamento stratificato, procedure di clustering, k-</w:t>
      </w:r>
      <w:proofErr w:type="spellStart"/>
      <w:r w:rsidR="006672DF">
        <w:rPr>
          <w:rFonts w:ascii="Times New Roman" w:hAnsi="Times New Roman" w:cs="Times New Roman"/>
          <w:b/>
          <w:bCs/>
          <w:i/>
          <w:iCs/>
          <w:sz w:val="18"/>
          <w:szCs w:val="18"/>
        </w:rPr>
        <w:t>means</w:t>
      </w:r>
      <w:proofErr w:type="spellEnd"/>
      <w:r w:rsidR="006672DF">
        <w:rPr>
          <w:rFonts w:ascii="Times New Roman" w:hAnsi="Times New Roman" w:cs="Times New Roman"/>
          <w:b/>
          <w:bCs/>
          <w:i/>
          <w:iCs/>
          <w:sz w:val="18"/>
          <w:szCs w:val="18"/>
        </w:rPr>
        <w:t xml:space="preserve">, </w:t>
      </w:r>
      <w:r w:rsidR="00250A51">
        <w:rPr>
          <w:rFonts w:ascii="Times New Roman" w:hAnsi="Times New Roman" w:cs="Times New Roman"/>
          <w:b/>
          <w:bCs/>
          <w:i/>
          <w:iCs/>
          <w:sz w:val="18"/>
          <w:szCs w:val="18"/>
        </w:rPr>
        <w:t xml:space="preserve">clustering gerarchico, </w:t>
      </w:r>
      <w:r w:rsidR="006672DF">
        <w:rPr>
          <w:rFonts w:ascii="Times New Roman" w:hAnsi="Times New Roman" w:cs="Times New Roman"/>
          <w:b/>
          <w:bCs/>
          <w:i/>
          <w:iCs/>
          <w:sz w:val="18"/>
          <w:szCs w:val="18"/>
        </w:rPr>
        <w:t xml:space="preserve">smart </w:t>
      </w:r>
      <w:proofErr w:type="spellStart"/>
      <w:r w:rsidR="006672DF">
        <w:rPr>
          <w:rFonts w:ascii="Times New Roman" w:hAnsi="Times New Roman" w:cs="Times New Roman"/>
          <w:b/>
          <w:bCs/>
          <w:i/>
          <w:iCs/>
          <w:sz w:val="18"/>
          <w:szCs w:val="18"/>
        </w:rPr>
        <w:t>meter</w:t>
      </w:r>
      <w:proofErr w:type="spellEnd"/>
      <w:r w:rsidR="004E6785">
        <w:rPr>
          <w:rFonts w:ascii="Times New Roman" w:hAnsi="Times New Roman" w:cs="Times New Roman"/>
          <w:b/>
          <w:bCs/>
          <w:i/>
          <w:iCs/>
          <w:sz w:val="18"/>
          <w:szCs w:val="18"/>
        </w:rPr>
        <w:t>.</w:t>
      </w:r>
    </w:p>
    <w:p w14:paraId="2F18C495" w14:textId="643A4DE3" w:rsidR="00091470" w:rsidRDefault="00091470" w:rsidP="001D1507">
      <w:pPr>
        <w:pStyle w:val="NormaleWeb"/>
        <w:spacing w:after="120" w:afterAutospacing="0"/>
        <w:jc w:val="center"/>
      </w:pPr>
      <w:r>
        <w:rPr>
          <w:rFonts w:ascii="TimesNewRomanPSMT" w:hAnsi="TimesNewRomanPSMT"/>
          <w:sz w:val="20"/>
          <w:szCs w:val="20"/>
        </w:rPr>
        <w:t>I. I</w:t>
      </w:r>
      <w:r>
        <w:rPr>
          <w:rFonts w:ascii="TimesNewRomanPSMT" w:hAnsi="TimesNewRomanPSMT"/>
          <w:sz w:val="16"/>
          <w:szCs w:val="16"/>
        </w:rPr>
        <w:t>NTRODUZIONE</w:t>
      </w:r>
    </w:p>
    <w:p w14:paraId="59718914" w14:textId="480D661A" w:rsidR="009A23B2" w:rsidRDefault="006672DF" w:rsidP="00196BCF">
      <w:pPr>
        <w:pStyle w:val="Corpotesto-Poppins8"/>
        <w:spacing w:line="240" w:lineRule="auto"/>
        <w:jc w:val="both"/>
        <w:rPr>
          <w:rStyle w:val="georgia"/>
          <w:rFonts w:ascii="Times New Roman" w:hAnsi="Times New Roman" w:cs="Times New Roman"/>
          <w:sz w:val="20"/>
          <w:szCs w:val="20"/>
        </w:rPr>
      </w:pPr>
      <w:r>
        <w:rPr>
          <w:rStyle w:val="georgia"/>
          <w:rFonts w:ascii="Times New Roman" w:hAnsi="Times New Roman" w:cs="Times New Roman"/>
          <w:sz w:val="20"/>
          <w:szCs w:val="20"/>
        </w:rPr>
        <w:t xml:space="preserve">La progressiva installazione </w:t>
      </w:r>
      <w:r w:rsidR="003A6054">
        <w:rPr>
          <w:rStyle w:val="georgia"/>
          <w:rFonts w:ascii="Times New Roman" w:hAnsi="Times New Roman" w:cs="Times New Roman"/>
          <w:sz w:val="20"/>
          <w:szCs w:val="20"/>
        </w:rPr>
        <w:t xml:space="preserve">dei contatori </w:t>
      </w:r>
      <w:r>
        <w:rPr>
          <w:rStyle w:val="georgia"/>
          <w:rFonts w:ascii="Times New Roman" w:hAnsi="Times New Roman" w:cs="Times New Roman"/>
          <w:sz w:val="20"/>
          <w:szCs w:val="20"/>
        </w:rPr>
        <w:t>di ultima generazione</w:t>
      </w:r>
      <w:r w:rsidR="003A6054">
        <w:rPr>
          <w:rStyle w:val="georgia"/>
          <w:rFonts w:ascii="Times New Roman" w:hAnsi="Times New Roman" w:cs="Times New Roman"/>
          <w:sz w:val="20"/>
          <w:szCs w:val="20"/>
        </w:rPr>
        <w:t xml:space="preserve">, </w:t>
      </w:r>
      <w:r>
        <w:rPr>
          <w:rStyle w:val="georgia"/>
          <w:rFonts w:ascii="Times New Roman" w:hAnsi="Times New Roman" w:cs="Times New Roman"/>
          <w:sz w:val="20"/>
          <w:szCs w:val="20"/>
        </w:rPr>
        <w:t>sugli utenti finali</w:t>
      </w:r>
      <w:r w:rsidR="003A6054">
        <w:rPr>
          <w:rStyle w:val="georgia"/>
          <w:rFonts w:ascii="Times New Roman" w:hAnsi="Times New Roman" w:cs="Times New Roman"/>
          <w:sz w:val="20"/>
          <w:szCs w:val="20"/>
        </w:rPr>
        <w:t>,</w:t>
      </w:r>
      <w:r>
        <w:rPr>
          <w:rStyle w:val="georgia"/>
          <w:rFonts w:ascii="Times New Roman" w:hAnsi="Times New Roman" w:cs="Times New Roman"/>
          <w:sz w:val="20"/>
          <w:szCs w:val="20"/>
        </w:rPr>
        <w:t xml:space="preserve"> sta mettendo a disposizione un gigantesco numero di dati</w:t>
      </w:r>
      <w:r w:rsidR="003A6054">
        <w:rPr>
          <w:rStyle w:val="georgia"/>
          <w:rFonts w:ascii="Times New Roman" w:hAnsi="Times New Roman" w:cs="Times New Roman"/>
          <w:sz w:val="20"/>
          <w:szCs w:val="20"/>
        </w:rPr>
        <w:t xml:space="preserve"> </w:t>
      </w:r>
      <w:r w:rsidR="00DD6E78">
        <w:rPr>
          <w:rStyle w:val="georgia"/>
          <w:rFonts w:ascii="Times New Roman" w:hAnsi="Times New Roman" w:cs="Times New Roman"/>
          <w:sz w:val="20"/>
          <w:szCs w:val="20"/>
        </w:rPr>
        <w:t>con risoluzioni</w:t>
      </w:r>
      <w:r w:rsidR="003E4E57">
        <w:rPr>
          <w:rStyle w:val="georgia"/>
          <w:rFonts w:ascii="Times New Roman" w:hAnsi="Times New Roman" w:cs="Times New Roman"/>
          <w:sz w:val="20"/>
          <w:szCs w:val="20"/>
        </w:rPr>
        <w:t xml:space="preserve"> </w:t>
      </w:r>
      <w:r w:rsidR="00C21178">
        <w:rPr>
          <w:rStyle w:val="georgia"/>
          <w:rFonts w:ascii="Times New Roman" w:hAnsi="Times New Roman" w:cs="Times New Roman"/>
          <w:sz w:val="20"/>
          <w:szCs w:val="20"/>
        </w:rPr>
        <w:t xml:space="preserve">anche </w:t>
      </w:r>
      <w:r w:rsidR="00DD6E78">
        <w:rPr>
          <w:rStyle w:val="georgia"/>
          <w:rFonts w:ascii="Times New Roman" w:hAnsi="Times New Roman" w:cs="Times New Roman"/>
          <w:sz w:val="20"/>
          <w:szCs w:val="20"/>
        </w:rPr>
        <w:t>inferiori al quarto d’ora. L</w:t>
      </w:r>
      <w:r w:rsidR="003A6054">
        <w:rPr>
          <w:rStyle w:val="georgia"/>
          <w:rFonts w:ascii="Times New Roman" w:hAnsi="Times New Roman" w:cs="Times New Roman"/>
          <w:sz w:val="20"/>
          <w:szCs w:val="20"/>
        </w:rPr>
        <w:t>a gestione di questo enorme flusso di dati non è semplice</w:t>
      </w:r>
      <w:r w:rsidR="003501B3">
        <w:rPr>
          <w:rStyle w:val="georgia"/>
          <w:rFonts w:ascii="Times New Roman" w:hAnsi="Times New Roman" w:cs="Times New Roman"/>
          <w:sz w:val="20"/>
          <w:szCs w:val="20"/>
        </w:rPr>
        <w:t>,</w:t>
      </w:r>
      <w:r w:rsidR="00F909EB">
        <w:rPr>
          <w:rStyle w:val="georgia"/>
          <w:rFonts w:ascii="Times New Roman" w:hAnsi="Times New Roman" w:cs="Times New Roman"/>
          <w:sz w:val="20"/>
          <w:szCs w:val="20"/>
        </w:rPr>
        <w:t xml:space="preserve"> per questo motivo si stanno sviluppando nuove interfacce di dati e applicazioni che estraggono i dati in serie temporali</w:t>
      </w:r>
      <w:r w:rsidR="003A6054">
        <w:rPr>
          <w:rStyle w:val="georgia"/>
          <w:rFonts w:ascii="Times New Roman" w:hAnsi="Times New Roman" w:cs="Times New Roman"/>
          <w:sz w:val="20"/>
          <w:szCs w:val="20"/>
        </w:rPr>
        <w:t xml:space="preserve">. Per capire la reale potenzialità degli smart </w:t>
      </w:r>
      <w:proofErr w:type="spellStart"/>
      <w:r w:rsidR="003A6054">
        <w:rPr>
          <w:rStyle w:val="georgia"/>
          <w:rFonts w:ascii="Times New Roman" w:hAnsi="Times New Roman" w:cs="Times New Roman"/>
          <w:sz w:val="20"/>
          <w:szCs w:val="20"/>
        </w:rPr>
        <w:t>meter</w:t>
      </w:r>
      <w:proofErr w:type="spellEnd"/>
      <w:r w:rsidR="003A6054">
        <w:rPr>
          <w:rStyle w:val="georgia"/>
          <w:rFonts w:ascii="Times New Roman" w:hAnsi="Times New Roman" w:cs="Times New Roman"/>
          <w:sz w:val="20"/>
          <w:szCs w:val="20"/>
        </w:rPr>
        <w:t xml:space="preserve"> nella prima parte della tesi verranno confrontate le due diverse generazioni di smart </w:t>
      </w:r>
      <w:proofErr w:type="spellStart"/>
      <w:r w:rsidR="003A6054">
        <w:rPr>
          <w:rStyle w:val="georgia"/>
          <w:rFonts w:ascii="Times New Roman" w:hAnsi="Times New Roman" w:cs="Times New Roman"/>
          <w:sz w:val="20"/>
          <w:szCs w:val="20"/>
        </w:rPr>
        <w:t>meter</w:t>
      </w:r>
      <w:proofErr w:type="spellEnd"/>
      <w:r w:rsidR="003A6054">
        <w:rPr>
          <w:rStyle w:val="georgia"/>
          <w:rFonts w:ascii="Times New Roman" w:hAnsi="Times New Roman" w:cs="Times New Roman"/>
          <w:sz w:val="20"/>
          <w:szCs w:val="20"/>
        </w:rPr>
        <w:t xml:space="preserve"> 1G e 2G</w:t>
      </w:r>
      <w:r w:rsidR="00BB13D4">
        <w:rPr>
          <w:rStyle w:val="georgia"/>
          <w:rFonts w:ascii="Times New Roman" w:hAnsi="Times New Roman" w:cs="Times New Roman"/>
          <w:sz w:val="20"/>
          <w:szCs w:val="20"/>
        </w:rPr>
        <w:t>.</w:t>
      </w:r>
      <w:r w:rsidR="009A23B2">
        <w:rPr>
          <w:rStyle w:val="georgia"/>
          <w:rFonts w:ascii="Times New Roman" w:hAnsi="Times New Roman" w:cs="Times New Roman"/>
          <w:sz w:val="20"/>
          <w:szCs w:val="20"/>
        </w:rPr>
        <w:t xml:space="preserve"> </w:t>
      </w:r>
    </w:p>
    <w:p w14:paraId="6CB500E3" w14:textId="4463F294" w:rsidR="00BB13D4" w:rsidRDefault="00BB13D4" w:rsidP="00196BCF">
      <w:pPr>
        <w:pStyle w:val="Corpotesto-Poppins8"/>
        <w:spacing w:line="240" w:lineRule="auto"/>
        <w:jc w:val="both"/>
        <w:rPr>
          <w:rStyle w:val="georgia"/>
          <w:rFonts w:ascii="Times New Roman" w:hAnsi="Times New Roman" w:cs="Times New Roman"/>
          <w:sz w:val="20"/>
          <w:szCs w:val="20"/>
        </w:rPr>
      </w:pPr>
      <w:r>
        <w:rPr>
          <w:rStyle w:val="georgia"/>
          <w:rFonts w:ascii="Times New Roman" w:hAnsi="Times New Roman" w:cs="Times New Roman"/>
          <w:sz w:val="20"/>
          <w:szCs w:val="20"/>
        </w:rPr>
        <w:t>Una volta appreso l’enorme quantit</w:t>
      </w:r>
      <w:r w:rsidR="003501B3">
        <w:rPr>
          <w:rStyle w:val="georgia"/>
          <w:rFonts w:ascii="Times New Roman" w:hAnsi="Times New Roman" w:cs="Times New Roman"/>
          <w:sz w:val="20"/>
          <w:szCs w:val="20"/>
        </w:rPr>
        <w:t>ativo</w:t>
      </w:r>
      <w:r>
        <w:rPr>
          <w:rStyle w:val="georgia"/>
          <w:rFonts w:ascii="Times New Roman" w:hAnsi="Times New Roman" w:cs="Times New Roman"/>
          <w:sz w:val="20"/>
          <w:szCs w:val="20"/>
        </w:rPr>
        <w:t xml:space="preserve"> di dati utili che può raccogliere il contatore 2G</w:t>
      </w:r>
      <w:r w:rsidR="00C21178">
        <w:rPr>
          <w:rStyle w:val="georgia"/>
          <w:rFonts w:ascii="Times New Roman" w:hAnsi="Times New Roman" w:cs="Times New Roman"/>
          <w:sz w:val="20"/>
          <w:szCs w:val="20"/>
        </w:rPr>
        <w:t>,</w:t>
      </w:r>
      <w:r>
        <w:rPr>
          <w:rStyle w:val="georgia"/>
          <w:rFonts w:ascii="Times New Roman" w:hAnsi="Times New Roman" w:cs="Times New Roman"/>
          <w:sz w:val="20"/>
          <w:szCs w:val="20"/>
        </w:rPr>
        <w:t xml:space="preserve"> si sono presi in esame i dati sul consumo e</w:t>
      </w:r>
      <w:r w:rsidR="003E4E57">
        <w:rPr>
          <w:rStyle w:val="georgia"/>
          <w:rFonts w:ascii="Times New Roman" w:hAnsi="Times New Roman" w:cs="Times New Roman"/>
          <w:sz w:val="20"/>
          <w:szCs w:val="20"/>
        </w:rPr>
        <w:t xml:space="preserve"> sul</w:t>
      </w:r>
      <w:r>
        <w:rPr>
          <w:rStyle w:val="georgia"/>
          <w:rFonts w:ascii="Times New Roman" w:hAnsi="Times New Roman" w:cs="Times New Roman"/>
          <w:sz w:val="20"/>
          <w:szCs w:val="20"/>
        </w:rPr>
        <w:t>le curve di carico degli utenti</w:t>
      </w:r>
      <w:r w:rsidR="00B94DE4">
        <w:rPr>
          <w:rStyle w:val="georgia"/>
          <w:rFonts w:ascii="Times New Roman" w:hAnsi="Times New Roman" w:cs="Times New Roman"/>
          <w:sz w:val="20"/>
          <w:szCs w:val="20"/>
        </w:rPr>
        <w:t xml:space="preserve"> monofase a uso residenziale e trifase a uso non residenzial</w:t>
      </w:r>
      <w:r w:rsidR="003501B3">
        <w:rPr>
          <w:rStyle w:val="georgia"/>
          <w:rFonts w:ascii="Times New Roman" w:hAnsi="Times New Roman" w:cs="Times New Roman"/>
          <w:sz w:val="20"/>
          <w:szCs w:val="20"/>
        </w:rPr>
        <w:t>e</w:t>
      </w:r>
      <w:r w:rsidR="00B94DE4">
        <w:rPr>
          <w:rStyle w:val="georgia"/>
          <w:rFonts w:ascii="Times New Roman" w:hAnsi="Times New Roman" w:cs="Times New Roman"/>
          <w:sz w:val="20"/>
          <w:szCs w:val="20"/>
        </w:rPr>
        <w:t xml:space="preserve"> d</w:t>
      </w:r>
      <w:r w:rsidR="00D22309">
        <w:rPr>
          <w:rStyle w:val="georgia"/>
          <w:rFonts w:ascii="Times New Roman" w:hAnsi="Times New Roman" w:cs="Times New Roman"/>
          <w:sz w:val="20"/>
          <w:szCs w:val="20"/>
        </w:rPr>
        <w:t>egli utenti di</w:t>
      </w:r>
      <w:r w:rsidR="00E236C8">
        <w:rPr>
          <w:rStyle w:val="georgia"/>
          <w:rFonts w:ascii="Times New Roman" w:hAnsi="Times New Roman" w:cs="Times New Roman"/>
          <w:sz w:val="20"/>
          <w:szCs w:val="20"/>
        </w:rPr>
        <w:t xml:space="preserve"> una rete di distribuzione</w:t>
      </w:r>
      <w:r>
        <w:rPr>
          <w:rStyle w:val="georgia"/>
          <w:rFonts w:ascii="Times New Roman" w:hAnsi="Times New Roman" w:cs="Times New Roman"/>
          <w:sz w:val="20"/>
          <w:szCs w:val="20"/>
        </w:rPr>
        <w:t xml:space="preserve"> </w:t>
      </w:r>
      <w:r w:rsidR="003E4E57">
        <w:rPr>
          <w:rStyle w:val="georgia"/>
          <w:rFonts w:ascii="Times New Roman" w:hAnsi="Times New Roman" w:cs="Times New Roman"/>
          <w:sz w:val="20"/>
          <w:szCs w:val="20"/>
        </w:rPr>
        <w:t>dell’anno 2020</w:t>
      </w:r>
      <w:r>
        <w:rPr>
          <w:rStyle w:val="georgia"/>
          <w:rFonts w:ascii="Times New Roman" w:hAnsi="Times New Roman" w:cs="Times New Roman"/>
          <w:sz w:val="20"/>
          <w:szCs w:val="20"/>
        </w:rPr>
        <w:t>.</w:t>
      </w:r>
      <w:r w:rsidR="003E4E57">
        <w:rPr>
          <w:rStyle w:val="georgia"/>
          <w:rFonts w:ascii="Times New Roman" w:hAnsi="Times New Roman" w:cs="Times New Roman"/>
          <w:sz w:val="20"/>
          <w:szCs w:val="20"/>
        </w:rPr>
        <w:t xml:space="preserve"> Naturalmente tutte le forniture sono state analizzate in forma anonima.</w:t>
      </w:r>
    </w:p>
    <w:p w14:paraId="27D8275E" w14:textId="47137FB3" w:rsidR="0089602F" w:rsidRDefault="00BB13D4" w:rsidP="0089602F">
      <w:pPr>
        <w:pStyle w:val="Corpotesto-Poppins8"/>
        <w:spacing w:line="240" w:lineRule="auto"/>
        <w:jc w:val="both"/>
        <w:rPr>
          <w:rStyle w:val="georgia"/>
          <w:rFonts w:ascii="Times New Roman" w:hAnsi="Times New Roman" w:cs="Times New Roman"/>
          <w:sz w:val="20"/>
          <w:szCs w:val="20"/>
        </w:rPr>
      </w:pPr>
      <w:r>
        <w:rPr>
          <w:rStyle w:val="georgia"/>
          <w:rFonts w:ascii="Times New Roman" w:hAnsi="Times New Roman" w:cs="Times New Roman"/>
          <w:sz w:val="20"/>
          <w:szCs w:val="20"/>
        </w:rPr>
        <w:t>Una volta ridotto l’onere dei dati da più di un milione a qualche migliaio grazie al metodo del campionamento stratificato</w:t>
      </w:r>
      <w:r w:rsidR="00E236C8">
        <w:rPr>
          <w:rStyle w:val="georgia"/>
          <w:rFonts w:ascii="Times New Roman" w:hAnsi="Times New Roman" w:cs="Times New Roman"/>
          <w:sz w:val="20"/>
          <w:szCs w:val="20"/>
        </w:rPr>
        <w:t>,</w:t>
      </w:r>
      <w:r>
        <w:rPr>
          <w:rStyle w:val="georgia"/>
          <w:rFonts w:ascii="Times New Roman" w:hAnsi="Times New Roman" w:cs="Times New Roman"/>
          <w:sz w:val="20"/>
          <w:szCs w:val="20"/>
        </w:rPr>
        <w:t xml:space="preserve"> sono state utilizzate due procedure di clustering, clustering gerarchico e l’algoritmo k-</w:t>
      </w:r>
      <w:proofErr w:type="spellStart"/>
      <w:r>
        <w:rPr>
          <w:rStyle w:val="georgia"/>
          <w:rFonts w:ascii="Times New Roman" w:hAnsi="Times New Roman" w:cs="Times New Roman"/>
          <w:sz w:val="20"/>
          <w:szCs w:val="20"/>
        </w:rPr>
        <w:t>means</w:t>
      </w:r>
      <w:proofErr w:type="spellEnd"/>
      <w:r>
        <w:rPr>
          <w:rStyle w:val="georgia"/>
          <w:rFonts w:ascii="Times New Roman" w:hAnsi="Times New Roman" w:cs="Times New Roman"/>
          <w:sz w:val="20"/>
          <w:szCs w:val="20"/>
        </w:rPr>
        <w:t xml:space="preserve">, per la creazione di gruppi e sottogruppi </w:t>
      </w:r>
      <w:r w:rsidR="00B94DE4">
        <w:rPr>
          <w:rStyle w:val="georgia"/>
          <w:rFonts w:ascii="Times New Roman" w:hAnsi="Times New Roman" w:cs="Times New Roman"/>
          <w:sz w:val="20"/>
          <w:szCs w:val="20"/>
        </w:rPr>
        <w:t>utili per dare al distribu</w:t>
      </w:r>
      <w:r w:rsidR="003732CA">
        <w:rPr>
          <w:rStyle w:val="georgia"/>
          <w:rFonts w:ascii="Times New Roman" w:hAnsi="Times New Roman" w:cs="Times New Roman"/>
          <w:sz w:val="20"/>
          <w:szCs w:val="20"/>
        </w:rPr>
        <w:t>t</w:t>
      </w:r>
      <w:r w:rsidR="00B94DE4">
        <w:rPr>
          <w:rStyle w:val="georgia"/>
          <w:rFonts w:ascii="Times New Roman" w:hAnsi="Times New Roman" w:cs="Times New Roman"/>
          <w:sz w:val="20"/>
          <w:szCs w:val="20"/>
        </w:rPr>
        <w:t>o</w:t>
      </w:r>
      <w:r w:rsidR="003732CA">
        <w:rPr>
          <w:rStyle w:val="georgia"/>
          <w:rFonts w:ascii="Times New Roman" w:hAnsi="Times New Roman" w:cs="Times New Roman"/>
          <w:sz w:val="20"/>
          <w:szCs w:val="20"/>
        </w:rPr>
        <w:t>r</w:t>
      </w:r>
      <w:r w:rsidR="00B94DE4">
        <w:rPr>
          <w:rStyle w:val="georgia"/>
          <w:rFonts w:ascii="Times New Roman" w:hAnsi="Times New Roman" w:cs="Times New Roman"/>
          <w:sz w:val="20"/>
          <w:szCs w:val="20"/>
        </w:rPr>
        <w:t>e e al cliente finale una consapevolezza dei consumi</w:t>
      </w:r>
      <w:r w:rsidR="00D22309">
        <w:rPr>
          <w:rStyle w:val="georgia"/>
          <w:rFonts w:ascii="Times New Roman" w:hAnsi="Times New Roman" w:cs="Times New Roman"/>
          <w:sz w:val="20"/>
          <w:szCs w:val="20"/>
        </w:rPr>
        <w:t xml:space="preserve"> che varia</w:t>
      </w:r>
      <w:r w:rsidR="00E236C8">
        <w:rPr>
          <w:rStyle w:val="georgia"/>
          <w:rFonts w:ascii="Times New Roman" w:hAnsi="Times New Roman" w:cs="Times New Roman"/>
          <w:sz w:val="20"/>
          <w:szCs w:val="20"/>
        </w:rPr>
        <w:t>no</w:t>
      </w:r>
      <w:r w:rsidR="00D22309">
        <w:rPr>
          <w:rStyle w:val="georgia"/>
          <w:rFonts w:ascii="Times New Roman" w:hAnsi="Times New Roman" w:cs="Times New Roman"/>
          <w:sz w:val="20"/>
          <w:szCs w:val="20"/>
        </w:rPr>
        <w:t xml:space="preserve"> nel tempo</w:t>
      </w:r>
      <w:r w:rsidR="00FF0F70">
        <w:rPr>
          <w:rStyle w:val="georgia"/>
          <w:rFonts w:ascii="Times New Roman" w:hAnsi="Times New Roman" w:cs="Times New Roman"/>
          <w:sz w:val="20"/>
          <w:szCs w:val="20"/>
        </w:rPr>
        <w:t xml:space="preserve">. </w:t>
      </w:r>
      <w:r w:rsidR="003732CA">
        <w:rPr>
          <w:rStyle w:val="georgia"/>
          <w:rFonts w:ascii="Times New Roman" w:hAnsi="Times New Roman" w:cs="Times New Roman"/>
          <w:sz w:val="20"/>
          <w:szCs w:val="20"/>
        </w:rPr>
        <w:t xml:space="preserve">Da </w:t>
      </w:r>
      <w:r w:rsidR="00FF0F70">
        <w:rPr>
          <w:rStyle w:val="georgia"/>
          <w:rFonts w:ascii="Times New Roman" w:hAnsi="Times New Roman" w:cs="Times New Roman"/>
          <w:sz w:val="20"/>
          <w:szCs w:val="20"/>
        </w:rPr>
        <w:t xml:space="preserve">questa analisi si </w:t>
      </w:r>
      <w:r w:rsidR="00D22309">
        <w:rPr>
          <w:rStyle w:val="georgia"/>
          <w:rFonts w:ascii="Times New Roman" w:hAnsi="Times New Roman" w:cs="Times New Roman"/>
          <w:sz w:val="20"/>
          <w:szCs w:val="20"/>
        </w:rPr>
        <w:t>determin</w:t>
      </w:r>
      <w:r w:rsidR="00FF0F70">
        <w:rPr>
          <w:rStyle w:val="georgia"/>
          <w:rFonts w:ascii="Times New Roman" w:hAnsi="Times New Roman" w:cs="Times New Roman"/>
          <w:sz w:val="20"/>
          <w:szCs w:val="20"/>
        </w:rPr>
        <w:t>ano</w:t>
      </w:r>
      <w:r w:rsidR="00D22309">
        <w:rPr>
          <w:rStyle w:val="georgia"/>
          <w:rFonts w:ascii="Times New Roman" w:hAnsi="Times New Roman" w:cs="Times New Roman"/>
          <w:sz w:val="20"/>
          <w:szCs w:val="20"/>
        </w:rPr>
        <w:t xml:space="preserve"> nuove classi</w:t>
      </w:r>
      <w:r w:rsidR="00FF0F70">
        <w:rPr>
          <w:rStyle w:val="georgia"/>
          <w:rFonts w:ascii="Times New Roman" w:hAnsi="Times New Roman" w:cs="Times New Roman"/>
          <w:sz w:val="20"/>
          <w:szCs w:val="20"/>
        </w:rPr>
        <w:t xml:space="preserve"> di utenti</w:t>
      </w:r>
      <w:r w:rsidR="00D22309">
        <w:rPr>
          <w:rStyle w:val="georgia"/>
          <w:rFonts w:ascii="Times New Roman" w:hAnsi="Times New Roman" w:cs="Times New Roman"/>
          <w:sz w:val="20"/>
          <w:szCs w:val="20"/>
        </w:rPr>
        <w:t xml:space="preserve"> partendo dalle curve di carico rappresentative </w:t>
      </w:r>
      <w:r w:rsidR="003E4E57">
        <w:rPr>
          <w:rStyle w:val="georgia"/>
          <w:rFonts w:ascii="Times New Roman" w:hAnsi="Times New Roman" w:cs="Times New Roman"/>
          <w:sz w:val="20"/>
          <w:szCs w:val="20"/>
        </w:rPr>
        <w:t xml:space="preserve">mensili </w:t>
      </w:r>
      <w:r w:rsidR="00FF0F70">
        <w:rPr>
          <w:rStyle w:val="georgia"/>
          <w:rFonts w:ascii="Times New Roman" w:hAnsi="Times New Roman" w:cs="Times New Roman"/>
          <w:sz w:val="20"/>
          <w:szCs w:val="20"/>
        </w:rPr>
        <w:t>e</w:t>
      </w:r>
      <w:r w:rsidR="003E4E57">
        <w:rPr>
          <w:rStyle w:val="georgia"/>
          <w:rFonts w:ascii="Times New Roman" w:hAnsi="Times New Roman" w:cs="Times New Roman"/>
          <w:sz w:val="20"/>
          <w:szCs w:val="20"/>
        </w:rPr>
        <w:t xml:space="preserve"> annuali.</w:t>
      </w:r>
    </w:p>
    <w:p w14:paraId="76F0EAB3" w14:textId="67D81D8B" w:rsidR="0006561A" w:rsidRPr="0089602F" w:rsidRDefault="0006561A" w:rsidP="00A05838">
      <w:pPr>
        <w:pStyle w:val="Corpotesto-Poppins8"/>
        <w:spacing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C0BBB">
        <w:rPr>
          <w:rFonts w:ascii="TimesNewRomanPSMT" w:hAnsi="TimesNewRomanPSMT"/>
          <w:sz w:val="20"/>
          <w:szCs w:val="20"/>
        </w:rPr>
        <w:t xml:space="preserve">II. </w:t>
      </w:r>
      <w:r w:rsidRPr="001D1507">
        <w:rPr>
          <w:rFonts w:ascii="TimesNewRomanPSMT" w:eastAsia="Times New Roman" w:hAnsi="TimesNewRomanPSMT" w:cs="Times New Roman"/>
          <w:smallCaps/>
          <w:color w:val="auto"/>
          <w:sz w:val="20"/>
          <w:szCs w:val="20"/>
        </w:rPr>
        <w:t>C</w:t>
      </w:r>
      <w:r w:rsidR="003732CA" w:rsidRPr="001D1507">
        <w:rPr>
          <w:rFonts w:ascii="TimesNewRomanPSMT" w:eastAsia="Times New Roman" w:hAnsi="TimesNewRomanPSMT" w:cs="Times New Roman"/>
          <w:smallCaps/>
          <w:color w:val="auto"/>
          <w:sz w:val="20"/>
          <w:szCs w:val="20"/>
        </w:rPr>
        <w:t>ampionamento stratificato</w:t>
      </w:r>
    </w:p>
    <w:p w14:paraId="310768D7" w14:textId="40A01204" w:rsidR="00820075" w:rsidRDefault="00EF127D" w:rsidP="001D1507">
      <w:pPr>
        <w:pStyle w:val="NormaleWeb"/>
        <w:spacing w:before="120" w:beforeAutospacing="0" w:after="0" w:afterAutospacing="0"/>
        <w:jc w:val="both"/>
        <w:rPr>
          <w:rFonts w:eastAsiaTheme="minorEastAsia"/>
          <w:color w:val="000000"/>
          <w:sz w:val="20"/>
          <w:szCs w:val="20"/>
        </w:rPr>
      </w:pPr>
      <w:r>
        <w:rPr>
          <w:rFonts w:ascii="TimesNewRomanPSMT" w:hAnsi="TimesNewRomanPSMT"/>
          <w:sz w:val="20"/>
          <w:szCs w:val="20"/>
        </w:rPr>
        <w:t xml:space="preserve">I clienti elettrici sono normalmente suddivisi in macro-classi </w:t>
      </w:r>
      <w:r w:rsidRPr="00EF127D">
        <w:rPr>
          <w:rFonts w:eastAsiaTheme="minorEastAsia"/>
          <w:color w:val="000000"/>
          <w:sz w:val="20"/>
          <w:szCs w:val="20"/>
        </w:rPr>
        <w:t>dipendenti</w:t>
      </w:r>
      <w:r>
        <w:rPr>
          <w:rFonts w:eastAsiaTheme="minorEastAsia"/>
          <w:color w:val="000000"/>
          <w:sz w:val="20"/>
          <w:szCs w:val="20"/>
        </w:rPr>
        <w:t xml:space="preserve"> dal tipo d’uso dell’energia elettrica e dalla loro potenza contrattuale. Per determinare delle micro-classi per similarità delle loro curve di carico</w:t>
      </w:r>
      <w:r w:rsidR="00F12AFD">
        <w:rPr>
          <w:rFonts w:eastAsiaTheme="minorEastAsia"/>
          <w:color w:val="000000"/>
          <w:sz w:val="20"/>
          <w:szCs w:val="20"/>
        </w:rPr>
        <w:t>,</w:t>
      </w:r>
      <w:r>
        <w:rPr>
          <w:rFonts w:eastAsiaTheme="minorEastAsia"/>
          <w:color w:val="000000"/>
          <w:sz w:val="20"/>
          <w:szCs w:val="20"/>
        </w:rPr>
        <w:t xml:space="preserve"> il metodo più rigoroso sarebbe analizzare ogni curva di carico di ogni giorno del 2020 di tutti gli utenti forni</w:t>
      </w:r>
      <w:r w:rsidR="00085C19">
        <w:rPr>
          <w:rFonts w:eastAsiaTheme="minorEastAsia"/>
          <w:color w:val="000000"/>
          <w:sz w:val="20"/>
          <w:szCs w:val="20"/>
        </w:rPr>
        <w:t xml:space="preserve">ti. Visto che </w:t>
      </w:r>
      <w:r w:rsidR="00E236C8">
        <w:rPr>
          <w:rFonts w:eastAsiaTheme="minorEastAsia"/>
          <w:color w:val="000000"/>
          <w:sz w:val="20"/>
          <w:szCs w:val="20"/>
        </w:rPr>
        <w:t xml:space="preserve">l’insieme </w:t>
      </w:r>
      <w:r w:rsidR="00085C19">
        <w:rPr>
          <w:rFonts w:eastAsiaTheme="minorEastAsia"/>
          <w:color w:val="000000"/>
          <w:sz w:val="20"/>
          <w:szCs w:val="20"/>
        </w:rPr>
        <w:t>dei clienti è molto numeroso</w:t>
      </w:r>
      <w:r w:rsidR="00E236C8">
        <w:rPr>
          <w:rFonts w:eastAsiaTheme="minorEastAsia"/>
          <w:color w:val="000000"/>
          <w:sz w:val="20"/>
          <w:szCs w:val="20"/>
        </w:rPr>
        <w:t>,</w:t>
      </w:r>
      <w:r w:rsidR="00085C19">
        <w:rPr>
          <w:rFonts w:eastAsiaTheme="minorEastAsia"/>
          <w:color w:val="000000"/>
          <w:sz w:val="20"/>
          <w:szCs w:val="20"/>
        </w:rPr>
        <w:t xml:space="preserve"> tale approccio risulta poco pratico e </w:t>
      </w:r>
      <w:r w:rsidR="00E236C8">
        <w:rPr>
          <w:rFonts w:eastAsiaTheme="minorEastAsia"/>
          <w:color w:val="000000"/>
          <w:sz w:val="20"/>
          <w:szCs w:val="20"/>
        </w:rPr>
        <w:t xml:space="preserve">molto </w:t>
      </w:r>
      <w:r w:rsidR="00085C19">
        <w:rPr>
          <w:rFonts w:eastAsiaTheme="minorEastAsia"/>
          <w:color w:val="000000"/>
          <w:sz w:val="20"/>
          <w:szCs w:val="20"/>
        </w:rPr>
        <w:t>costoso. Siamo costretti ad utilizzare alcune tecniche statistiche significative per determinare il miglior campionamento di ogni classe di clienti. Nel caso preso in esame si è scelto di utilizzare la teoria del campionamento</w:t>
      </w:r>
      <w:r w:rsidR="00035906">
        <w:rPr>
          <w:rFonts w:eastAsiaTheme="minorEastAsia"/>
          <w:color w:val="000000"/>
          <w:sz w:val="20"/>
          <w:szCs w:val="20"/>
        </w:rPr>
        <w:t xml:space="preserve"> stratificato. </w:t>
      </w:r>
      <w:r w:rsidR="00AF09D7">
        <w:rPr>
          <w:rFonts w:eastAsiaTheme="minorEastAsia"/>
          <w:color w:val="000000"/>
          <w:sz w:val="20"/>
          <w:szCs w:val="20"/>
        </w:rPr>
        <w:t xml:space="preserve">Una volta determinato il numero suggerito di campioni che rappresentano il numero di utenti </w:t>
      </w:r>
      <w:r w:rsidR="00FF0F70">
        <w:rPr>
          <w:rFonts w:eastAsiaTheme="minorEastAsia"/>
          <w:color w:val="000000"/>
          <w:sz w:val="20"/>
          <w:szCs w:val="20"/>
        </w:rPr>
        <w:t>totali</w:t>
      </w:r>
      <w:r w:rsidR="00AF09D7">
        <w:rPr>
          <w:rFonts w:eastAsiaTheme="minorEastAsia"/>
          <w:color w:val="000000"/>
          <w:sz w:val="20"/>
          <w:szCs w:val="20"/>
        </w:rPr>
        <w:t>, con un intervallo di confidenza accettabile, si possono analizzare i dati delle forniture campione.</w:t>
      </w:r>
      <w:r w:rsidR="00FF0F70">
        <w:rPr>
          <w:rFonts w:eastAsiaTheme="minorEastAsia"/>
          <w:color w:val="000000"/>
          <w:sz w:val="20"/>
          <w:szCs w:val="20"/>
        </w:rPr>
        <w:t xml:space="preserve"> Esse </w:t>
      </w:r>
      <w:r w:rsidR="00AF09D7">
        <w:rPr>
          <w:rFonts w:eastAsiaTheme="minorEastAsia"/>
          <w:color w:val="000000"/>
          <w:sz w:val="20"/>
          <w:szCs w:val="20"/>
        </w:rPr>
        <w:t>sono numericamente distribuite come da output del campionamento stratificato</w:t>
      </w:r>
      <w:r w:rsidR="00BB51F8">
        <w:rPr>
          <w:rFonts w:eastAsiaTheme="minorEastAsia"/>
          <w:color w:val="000000"/>
          <w:sz w:val="20"/>
          <w:szCs w:val="20"/>
        </w:rPr>
        <w:t>,</w:t>
      </w:r>
      <w:r w:rsidR="006E7BF3">
        <w:rPr>
          <w:rFonts w:eastAsiaTheme="minorEastAsia"/>
          <w:color w:val="000000"/>
          <w:sz w:val="20"/>
          <w:szCs w:val="20"/>
        </w:rPr>
        <w:t xml:space="preserve"> ricopr</w:t>
      </w:r>
      <w:r w:rsidR="000948DF">
        <w:rPr>
          <w:rFonts w:eastAsiaTheme="minorEastAsia"/>
          <w:color w:val="000000"/>
          <w:sz w:val="20"/>
          <w:szCs w:val="20"/>
        </w:rPr>
        <w:t>endo</w:t>
      </w:r>
      <w:r w:rsidR="006E7BF3">
        <w:rPr>
          <w:rFonts w:eastAsiaTheme="minorEastAsia"/>
          <w:color w:val="000000"/>
          <w:sz w:val="20"/>
          <w:szCs w:val="20"/>
        </w:rPr>
        <w:t xml:space="preserve"> tutte le macro-classi </w:t>
      </w:r>
      <w:r w:rsidR="00676C29">
        <w:rPr>
          <w:rFonts w:eastAsiaTheme="minorEastAsia"/>
          <w:color w:val="000000"/>
          <w:sz w:val="20"/>
          <w:szCs w:val="20"/>
        </w:rPr>
        <w:t>con una stima di errore</w:t>
      </w:r>
      <w:r w:rsidR="00BB51F8">
        <w:rPr>
          <w:rFonts w:eastAsiaTheme="minorEastAsia"/>
          <w:color w:val="000000"/>
          <w:sz w:val="20"/>
          <w:szCs w:val="20"/>
        </w:rPr>
        <w:t xml:space="preserve"> accettabile</w:t>
      </w:r>
      <w:r w:rsidR="00676C29">
        <w:rPr>
          <w:rFonts w:eastAsiaTheme="minorEastAsia"/>
          <w:color w:val="000000"/>
          <w:sz w:val="20"/>
          <w:szCs w:val="20"/>
        </w:rPr>
        <w:t>.</w:t>
      </w:r>
      <w:r w:rsidR="00E34A2D">
        <w:rPr>
          <w:rFonts w:eastAsiaTheme="minorEastAsia"/>
          <w:color w:val="000000"/>
          <w:sz w:val="20"/>
          <w:szCs w:val="20"/>
        </w:rPr>
        <w:t xml:space="preserve"> </w:t>
      </w:r>
    </w:p>
    <w:p w14:paraId="1B58A44D" w14:textId="0EA61789" w:rsidR="00556C7A" w:rsidRDefault="00E34A2D" w:rsidP="001D1507">
      <w:pPr>
        <w:pStyle w:val="NormaleWeb"/>
        <w:spacing w:before="0" w:beforeAutospacing="0" w:after="0" w:afterAutospacing="0"/>
        <w:jc w:val="both"/>
        <w:rPr>
          <w:rFonts w:ascii="TimesNewRomanPSMT" w:hAnsi="TimesNewRomanPSMT"/>
          <w:sz w:val="20"/>
          <w:szCs w:val="20"/>
        </w:rPr>
      </w:pPr>
      <w:r>
        <w:rPr>
          <w:rFonts w:eastAsiaTheme="minorEastAsia"/>
          <w:color w:val="000000"/>
          <w:sz w:val="20"/>
          <w:szCs w:val="20"/>
        </w:rPr>
        <w:t xml:space="preserve">  </w:t>
      </w:r>
      <w:r w:rsidR="003975B4">
        <w:rPr>
          <w:sz w:val="20"/>
          <w:szCs w:val="20"/>
        </w:rPr>
        <w:t xml:space="preserve">L’applicazione del metodo </w:t>
      </w:r>
      <w:r w:rsidR="00E30B69">
        <w:rPr>
          <w:sz w:val="20"/>
          <w:szCs w:val="20"/>
        </w:rPr>
        <w:t xml:space="preserve">è </w:t>
      </w:r>
      <w:r w:rsidR="00035906">
        <w:rPr>
          <w:sz w:val="20"/>
          <w:szCs w:val="20"/>
        </w:rPr>
        <w:t>stata</w:t>
      </w:r>
      <w:r w:rsidR="00E30B69">
        <w:rPr>
          <w:sz w:val="20"/>
          <w:szCs w:val="20"/>
        </w:rPr>
        <w:t xml:space="preserve"> effettuata sui dati </w:t>
      </w:r>
      <w:r w:rsidR="00E236C8">
        <w:rPr>
          <w:sz w:val="20"/>
          <w:szCs w:val="20"/>
        </w:rPr>
        <w:t>disponibili</w:t>
      </w:r>
      <w:r w:rsidR="00BB51F8">
        <w:rPr>
          <w:sz w:val="20"/>
          <w:szCs w:val="20"/>
        </w:rPr>
        <w:t>,</w:t>
      </w:r>
      <w:r w:rsidR="004C63F3">
        <w:rPr>
          <w:sz w:val="20"/>
          <w:szCs w:val="20"/>
        </w:rPr>
        <w:t xml:space="preserve"> </w:t>
      </w:r>
      <w:r w:rsidR="00BB51F8">
        <w:rPr>
          <w:sz w:val="20"/>
          <w:szCs w:val="20"/>
        </w:rPr>
        <w:t xml:space="preserve">per ogni utente </w:t>
      </w:r>
      <w:r w:rsidR="00E236C8">
        <w:rPr>
          <w:sz w:val="20"/>
          <w:szCs w:val="20"/>
        </w:rPr>
        <w:t xml:space="preserve">di Bassa </w:t>
      </w:r>
      <w:r w:rsidR="00E236C8" w:rsidRPr="00AF119A">
        <w:rPr>
          <w:rFonts w:eastAsiaTheme="minorEastAsia"/>
          <w:color w:val="000000"/>
          <w:sz w:val="20"/>
          <w:szCs w:val="20"/>
        </w:rPr>
        <w:t>T</w:t>
      </w:r>
      <w:r w:rsidR="00E236C8">
        <w:rPr>
          <w:rFonts w:eastAsiaTheme="minorEastAsia"/>
          <w:color w:val="000000"/>
          <w:sz w:val="20"/>
          <w:szCs w:val="20"/>
        </w:rPr>
        <w:t xml:space="preserve">ensione </w:t>
      </w:r>
      <w:r w:rsidR="00E236C8">
        <w:rPr>
          <w:sz w:val="20"/>
          <w:szCs w:val="20"/>
        </w:rPr>
        <w:t xml:space="preserve">nell’anno </w:t>
      </w:r>
      <w:r w:rsidR="00BB51F8">
        <w:rPr>
          <w:sz w:val="20"/>
          <w:szCs w:val="20"/>
        </w:rPr>
        <w:t>2020, de</w:t>
      </w:r>
      <w:r w:rsidR="004C63F3">
        <w:rPr>
          <w:sz w:val="20"/>
          <w:szCs w:val="20"/>
        </w:rPr>
        <w:t xml:space="preserve">lla potenza contrattuale, </w:t>
      </w:r>
      <w:r w:rsidR="00BB51F8">
        <w:rPr>
          <w:sz w:val="20"/>
          <w:szCs w:val="20"/>
        </w:rPr>
        <w:t>del</w:t>
      </w:r>
      <w:r w:rsidR="004C63F3">
        <w:rPr>
          <w:sz w:val="20"/>
          <w:szCs w:val="20"/>
        </w:rPr>
        <w:t xml:space="preserve"> consumo</w:t>
      </w:r>
      <w:r w:rsidR="00796777">
        <w:rPr>
          <w:sz w:val="20"/>
          <w:szCs w:val="20"/>
        </w:rPr>
        <w:t xml:space="preserve"> energetico</w:t>
      </w:r>
      <w:r w:rsidR="004C63F3">
        <w:rPr>
          <w:sz w:val="20"/>
          <w:szCs w:val="20"/>
        </w:rPr>
        <w:t xml:space="preserve"> e </w:t>
      </w:r>
      <w:r w:rsidR="00BB51F8">
        <w:rPr>
          <w:sz w:val="20"/>
          <w:szCs w:val="20"/>
        </w:rPr>
        <w:t>de</w:t>
      </w:r>
      <w:r w:rsidR="004C63F3">
        <w:rPr>
          <w:sz w:val="20"/>
          <w:szCs w:val="20"/>
        </w:rPr>
        <w:t>lle curve di carico</w:t>
      </w:r>
      <w:r w:rsidR="001D31EC">
        <w:rPr>
          <w:sz w:val="20"/>
          <w:szCs w:val="20"/>
        </w:rPr>
        <w:t>.</w:t>
      </w:r>
      <w:r w:rsidR="00AF119A">
        <w:rPr>
          <w:sz w:val="20"/>
          <w:szCs w:val="20"/>
        </w:rPr>
        <w:t xml:space="preserve"> </w:t>
      </w:r>
      <w:r w:rsidR="00BC620F" w:rsidRPr="00AF119A">
        <w:rPr>
          <w:rFonts w:eastAsiaTheme="minorEastAsia"/>
          <w:color w:val="000000"/>
          <w:sz w:val="20"/>
          <w:szCs w:val="20"/>
        </w:rPr>
        <w:t xml:space="preserve">Il metodo del campionamento stratificato </w:t>
      </w:r>
      <w:r w:rsidR="00347614" w:rsidRPr="00AF119A">
        <w:rPr>
          <w:rFonts w:eastAsiaTheme="minorEastAsia"/>
          <w:color w:val="000000"/>
          <w:sz w:val="20"/>
          <w:szCs w:val="20"/>
        </w:rPr>
        <w:t>è stato applicato a due tipologie di clienti differenti</w:t>
      </w:r>
      <w:r w:rsidR="00DC281E" w:rsidRPr="00AF119A">
        <w:rPr>
          <w:rFonts w:eastAsiaTheme="minorEastAsia"/>
          <w:color w:val="000000"/>
          <w:sz w:val="20"/>
          <w:szCs w:val="20"/>
        </w:rPr>
        <w:t xml:space="preserve">: </w:t>
      </w:r>
      <w:r w:rsidR="00796777">
        <w:rPr>
          <w:sz w:val="20"/>
          <w:szCs w:val="20"/>
        </w:rPr>
        <w:t>utenti</w:t>
      </w:r>
      <w:r w:rsidR="00DC281E" w:rsidRPr="00AF119A">
        <w:rPr>
          <w:rFonts w:eastAsiaTheme="minorEastAsia"/>
          <w:color w:val="000000"/>
          <w:sz w:val="20"/>
          <w:szCs w:val="20"/>
        </w:rPr>
        <w:t xml:space="preserve"> trifase a uso non residenziale e </w:t>
      </w:r>
      <w:r w:rsidR="00806B73">
        <w:rPr>
          <w:sz w:val="20"/>
          <w:szCs w:val="20"/>
        </w:rPr>
        <w:t>utenti</w:t>
      </w:r>
      <w:r w:rsidR="00DC281E" w:rsidRPr="00AF119A">
        <w:rPr>
          <w:rFonts w:eastAsiaTheme="minorEastAsia"/>
          <w:color w:val="000000"/>
          <w:sz w:val="20"/>
          <w:szCs w:val="20"/>
        </w:rPr>
        <w:t xml:space="preserve"> monofase a uso residenziale.</w:t>
      </w:r>
      <w:r w:rsidR="00795951">
        <w:rPr>
          <w:sz w:val="20"/>
          <w:szCs w:val="20"/>
        </w:rPr>
        <w:t xml:space="preserve"> Il primo passo è stato sudd</w:t>
      </w:r>
      <w:r w:rsidR="001B340A">
        <w:rPr>
          <w:sz w:val="20"/>
          <w:szCs w:val="20"/>
        </w:rPr>
        <w:t>i</w:t>
      </w:r>
      <w:r w:rsidR="00795951">
        <w:rPr>
          <w:sz w:val="20"/>
          <w:szCs w:val="20"/>
        </w:rPr>
        <w:t>v</w:t>
      </w:r>
      <w:r w:rsidR="001B340A">
        <w:rPr>
          <w:sz w:val="20"/>
          <w:szCs w:val="20"/>
        </w:rPr>
        <w:t>ide</w:t>
      </w:r>
      <w:r w:rsidR="00795951">
        <w:rPr>
          <w:sz w:val="20"/>
          <w:szCs w:val="20"/>
        </w:rPr>
        <w:t>re gli utenti in macro-classi secondo la tipologia d’uso</w:t>
      </w:r>
      <w:r w:rsidR="007168C5">
        <w:rPr>
          <w:sz w:val="20"/>
          <w:szCs w:val="20"/>
        </w:rPr>
        <w:t xml:space="preserve"> e secondo la loro potenza contrattuale. Per gli utenti trifase sono state trovate </w:t>
      </w:r>
      <w:r w:rsidR="000A560C">
        <w:rPr>
          <w:sz w:val="20"/>
          <w:szCs w:val="20"/>
        </w:rPr>
        <w:t xml:space="preserve">dieci </w:t>
      </w:r>
      <w:r w:rsidR="007E1648">
        <w:rPr>
          <w:sz w:val="20"/>
          <w:szCs w:val="20"/>
        </w:rPr>
        <w:t>macro</w:t>
      </w:r>
      <w:r w:rsidR="000A560C">
        <w:rPr>
          <w:sz w:val="20"/>
          <w:szCs w:val="20"/>
        </w:rPr>
        <w:t>-classi ORT</w:t>
      </w:r>
      <w:r w:rsidR="0050269B">
        <w:rPr>
          <w:sz w:val="20"/>
          <w:szCs w:val="20"/>
        </w:rPr>
        <w:t xml:space="preserve"> (</w:t>
      </w:r>
      <w:r w:rsidR="000A560C">
        <w:rPr>
          <w:sz w:val="20"/>
          <w:szCs w:val="20"/>
        </w:rPr>
        <w:t>la sigla ORT sta per</w:t>
      </w:r>
      <w:r w:rsidR="00B831B2">
        <w:rPr>
          <w:sz w:val="20"/>
          <w:szCs w:val="20"/>
        </w:rPr>
        <w:t xml:space="preserve"> gli utenti con</w:t>
      </w:r>
      <w:r w:rsidR="000A560C">
        <w:rPr>
          <w:sz w:val="20"/>
          <w:szCs w:val="20"/>
        </w:rPr>
        <w:t xml:space="preserve"> tipologia </w:t>
      </w:r>
      <w:r w:rsidR="00B831B2">
        <w:rPr>
          <w:sz w:val="20"/>
          <w:szCs w:val="20"/>
        </w:rPr>
        <w:t>d’uso ordinaria trifase</w:t>
      </w:r>
      <w:r w:rsidR="0050269B">
        <w:rPr>
          <w:sz w:val="20"/>
          <w:szCs w:val="20"/>
        </w:rPr>
        <w:t>)</w:t>
      </w:r>
      <w:r w:rsidR="00B831B2">
        <w:rPr>
          <w:sz w:val="20"/>
          <w:szCs w:val="20"/>
        </w:rPr>
        <w:t xml:space="preserve"> e dieci macro-classi SAT</w:t>
      </w:r>
      <w:r w:rsidR="0050269B">
        <w:rPr>
          <w:sz w:val="20"/>
          <w:szCs w:val="20"/>
        </w:rPr>
        <w:t xml:space="preserve"> (</w:t>
      </w:r>
      <w:r w:rsidR="00B831B2">
        <w:rPr>
          <w:sz w:val="20"/>
          <w:szCs w:val="20"/>
        </w:rPr>
        <w:t xml:space="preserve">dove SAT sta per </w:t>
      </w:r>
      <w:r w:rsidR="003859AF">
        <w:rPr>
          <w:sz w:val="20"/>
          <w:szCs w:val="20"/>
        </w:rPr>
        <w:t>utenti con tipologia d’uso straordinaria trifase</w:t>
      </w:r>
      <w:r w:rsidR="0050269B">
        <w:rPr>
          <w:sz w:val="20"/>
          <w:szCs w:val="20"/>
        </w:rPr>
        <w:t>)</w:t>
      </w:r>
      <w:r w:rsidR="00241D6C">
        <w:rPr>
          <w:sz w:val="20"/>
          <w:szCs w:val="20"/>
        </w:rPr>
        <w:t xml:space="preserve">. </w:t>
      </w:r>
      <w:r w:rsidR="003844AC">
        <w:rPr>
          <w:sz w:val="20"/>
          <w:szCs w:val="20"/>
        </w:rPr>
        <w:t>Lo stesso ragionamento è stato utilizzato per s</w:t>
      </w:r>
      <w:r w:rsidR="00D90578">
        <w:rPr>
          <w:sz w:val="20"/>
          <w:szCs w:val="20"/>
        </w:rPr>
        <w:t>uddividere gli utenti monofase.</w:t>
      </w:r>
      <w:r w:rsidR="00A01303">
        <w:rPr>
          <w:sz w:val="20"/>
          <w:szCs w:val="20"/>
        </w:rPr>
        <w:t xml:space="preserve">  </w:t>
      </w:r>
      <w:r w:rsidR="00111DE8">
        <w:rPr>
          <w:sz w:val="20"/>
          <w:szCs w:val="20"/>
        </w:rPr>
        <w:t>L’analisi per entramb</w:t>
      </w:r>
      <w:r w:rsidR="00721717">
        <w:rPr>
          <w:sz w:val="20"/>
          <w:szCs w:val="20"/>
        </w:rPr>
        <w:t>e le macro-classi</w:t>
      </w:r>
      <w:r w:rsidR="00111DE8">
        <w:rPr>
          <w:sz w:val="20"/>
          <w:szCs w:val="20"/>
        </w:rPr>
        <w:t xml:space="preserve"> </w:t>
      </w:r>
      <w:r w:rsidR="00E236C8">
        <w:rPr>
          <w:sz w:val="20"/>
          <w:szCs w:val="20"/>
        </w:rPr>
        <w:t>è s</w:t>
      </w:r>
      <w:r w:rsidR="00E236C8" w:rsidRPr="00AF119A">
        <w:rPr>
          <w:rFonts w:eastAsiaTheme="minorEastAsia"/>
          <w:color w:val="000000"/>
          <w:sz w:val="20"/>
          <w:szCs w:val="20"/>
        </w:rPr>
        <w:t>t</w:t>
      </w:r>
      <w:r w:rsidR="00E236C8">
        <w:rPr>
          <w:rFonts w:eastAsiaTheme="minorEastAsia"/>
          <w:color w:val="000000"/>
          <w:sz w:val="20"/>
          <w:szCs w:val="20"/>
        </w:rPr>
        <w:t>a</w:t>
      </w:r>
      <w:r w:rsidR="00E236C8" w:rsidRPr="00AF119A">
        <w:rPr>
          <w:rFonts w:eastAsiaTheme="minorEastAsia"/>
          <w:color w:val="000000"/>
          <w:sz w:val="20"/>
          <w:szCs w:val="20"/>
        </w:rPr>
        <w:t>t</w:t>
      </w:r>
      <w:r w:rsidR="00E236C8">
        <w:rPr>
          <w:rFonts w:eastAsiaTheme="minorEastAsia"/>
          <w:color w:val="000000"/>
          <w:sz w:val="20"/>
          <w:szCs w:val="20"/>
        </w:rPr>
        <w:t>a condo</w:t>
      </w:r>
      <w:r w:rsidR="00E236C8" w:rsidRPr="00AF119A">
        <w:rPr>
          <w:rFonts w:eastAsiaTheme="minorEastAsia"/>
          <w:color w:val="000000"/>
          <w:sz w:val="20"/>
          <w:szCs w:val="20"/>
        </w:rPr>
        <w:t>tt</w:t>
      </w:r>
      <w:r w:rsidR="00E236C8">
        <w:rPr>
          <w:rFonts w:eastAsiaTheme="minorEastAsia"/>
          <w:color w:val="000000"/>
          <w:sz w:val="20"/>
          <w:szCs w:val="20"/>
        </w:rPr>
        <w:t>a</w:t>
      </w:r>
      <w:r w:rsidR="00111DE8">
        <w:rPr>
          <w:sz w:val="20"/>
          <w:szCs w:val="20"/>
        </w:rPr>
        <w:t xml:space="preserve"> suddividendo due </w:t>
      </w:r>
      <w:r w:rsidR="00B90781">
        <w:rPr>
          <w:sz w:val="20"/>
          <w:szCs w:val="20"/>
        </w:rPr>
        <w:t>casi, ovvero considerando due variabili discriminanti diverse.</w:t>
      </w:r>
      <w:r w:rsidR="009900FC">
        <w:rPr>
          <w:sz w:val="20"/>
          <w:szCs w:val="20"/>
        </w:rPr>
        <w:t xml:space="preserve"> Nel primo caso </w:t>
      </w:r>
      <w:r w:rsidR="00E236C8">
        <w:rPr>
          <w:sz w:val="20"/>
          <w:szCs w:val="20"/>
        </w:rPr>
        <w:t>è s</w:t>
      </w:r>
      <w:r w:rsidR="00E236C8" w:rsidRPr="00AF119A">
        <w:rPr>
          <w:rFonts w:eastAsiaTheme="minorEastAsia"/>
          <w:color w:val="000000"/>
          <w:sz w:val="20"/>
          <w:szCs w:val="20"/>
        </w:rPr>
        <w:t>t</w:t>
      </w:r>
      <w:r w:rsidR="00E236C8">
        <w:rPr>
          <w:rFonts w:eastAsiaTheme="minorEastAsia"/>
          <w:color w:val="000000"/>
          <w:sz w:val="20"/>
          <w:szCs w:val="20"/>
        </w:rPr>
        <w:t>a</w:t>
      </w:r>
      <w:r w:rsidR="00E236C8" w:rsidRPr="00AF119A">
        <w:rPr>
          <w:rFonts w:eastAsiaTheme="minorEastAsia"/>
          <w:color w:val="000000"/>
          <w:sz w:val="20"/>
          <w:szCs w:val="20"/>
        </w:rPr>
        <w:t>t</w:t>
      </w:r>
      <w:r w:rsidR="00E236C8">
        <w:rPr>
          <w:rFonts w:eastAsiaTheme="minorEastAsia"/>
          <w:color w:val="000000"/>
          <w:sz w:val="20"/>
          <w:szCs w:val="20"/>
        </w:rPr>
        <w:t>o</w:t>
      </w:r>
      <w:r w:rsidR="00E236C8">
        <w:rPr>
          <w:sz w:val="20"/>
          <w:szCs w:val="20"/>
        </w:rPr>
        <w:t xml:space="preserve"> </w:t>
      </w:r>
      <w:r w:rsidR="007E1648">
        <w:rPr>
          <w:sz w:val="20"/>
          <w:szCs w:val="20"/>
        </w:rPr>
        <w:t>analizzato</w:t>
      </w:r>
      <w:r w:rsidR="009900FC">
        <w:rPr>
          <w:sz w:val="20"/>
          <w:szCs w:val="20"/>
        </w:rPr>
        <w:t xml:space="preserve"> il campionamento stratificato usando come variabile discriminante </w:t>
      </w:r>
      <w:r w:rsidR="00F4115C">
        <w:rPr>
          <w:sz w:val="20"/>
          <w:szCs w:val="20"/>
        </w:rPr>
        <w:t>la potenza contrattuale</w:t>
      </w:r>
      <w:r w:rsidR="00E236C8">
        <w:rPr>
          <w:sz w:val="20"/>
          <w:szCs w:val="20"/>
        </w:rPr>
        <w:t>.</w:t>
      </w:r>
      <w:r w:rsidR="00F4115C">
        <w:rPr>
          <w:sz w:val="20"/>
          <w:szCs w:val="20"/>
        </w:rPr>
        <w:t xml:space="preserve"> </w:t>
      </w:r>
      <w:r w:rsidR="00E236C8">
        <w:rPr>
          <w:sz w:val="20"/>
          <w:szCs w:val="20"/>
        </w:rPr>
        <w:t>C</w:t>
      </w:r>
      <w:r w:rsidR="00F4115C">
        <w:rPr>
          <w:sz w:val="20"/>
          <w:szCs w:val="20"/>
        </w:rPr>
        <w:t xml:space="preserve">ome secondo caso </w:t>
      </w:r>
      <w:r w:rsidR="00E236C8">
        <w:rPr>
          <w:sz w:val="20"/>
          <w:szCs w:val="20"/>
        </w:rPr>
        <w:t>è s</w:t>
      </w:r>
      <w:r w:rsidR="00E236C8" w:rsidRPr="00AF119A">
        <w:rPr>
          <w:rFonts w:eastAsiaTheme="minorEastAsia"/>
          <w:color w:val="000000"/>
          <w:sz w:val="20"/>
          <w:szCs w:val="20"/>
        </w:rPr>
        <w:t>t</w:t>
      </w:r>
      <w:r w:rsidR="00E236C8">
        <w:rPr>
          <w:rFonts w:eastAsiaTheme="minorEastAsia"/>
          <w:color w:val="000000"/>
          <w:sz w:val="20"/>
          <w:szCs w:val="20"/>
        </w:rPr>
        <w:t>a</w:t>
      </w:r>
      <w:r w:rsidR="00E236C8" w:rsidRPr="00AF119A">
        <w:rPr>
          <w:rFonts w:eastAsiaTheme="minorEastAsia"/>
          <w:color w:val="000000"/>
          <w:sz w:val="20"/>
          <w:szCs w:val="20"/>
        </w:rPr>
        <w:t>t</w:t>
      </w:r>
      <w:r w:rsidR="00E236C8">
        <w:rPr>
          <w:rFonts w:eastAsiaTheme="minorEastAsia"/>
          <w:color w:val="000000"/>
          <w:sz w:val="20"/>
          <w:szCs w:val="20"/>
        </w:rPr>
        <w:t xml:space="preserve">a </w:t>
      </w:r>
      <w:r w:rsidR="0023043C">
        <w:rPr>
          <w:sz w:val="20"/>
          <w:szCs w:val="20"/>
        </w:rPr>
        <w:t>utilizzata come variabile discriminante l’energia consumata</w:t>
      </w:r>
      <w:r w:rsidR="0084235A">
        <w:rPr>
          <w:sz w:val="20"/>
          <w:szCs w:val="20"/>
        </w:rPr>
        <w:t>.</w:t>
      </w:r>
      <w:r w:rsidR="00EB76A1">
        <w:rPr>
          <w:sz w:val="20"/>
          <w:szCs w:val="20"/>
        </w:rPr>
        <w:t xml:space="preserve"> </w:t>
      </w:r>
      <w:r w:rsidR="000E7EDD">
        <w:rPr>
          <w:sz w:val="20"/>
          <w:szCs w:val="20"/>
        </w:rPr>
        <w:t xml:space="preserve">Una volta calcolato il numero </w:t>
      </w:r>
      <w:r w:rsidR="001603AB">
        <w:rPr>
          <w:sz w:val="20"/>
          <w:szCs w:val="20"/>
        </w:rPr>
        <w:t>di ripartizioni per ogni classe</w:t>
      </w:r>
      <w:r w:rsidR="00437805">
        <w:rPr>
          <w:sz w:val="20"/>
          <w:szCs w:val="20"/>
        </w:rPr>
        <w:t>, output d</w:t>
      </w:r>
      <w:r w:rsidR="00CC5EA5">
        <w:rPr>
          <w:sz w:val="20"/>
          <w:szCs w:val="20"/>
        </w:rPr>
        <w:t>e</w:t>
      </w:r>
      <w:r w:rsidR="00437805">
        <w:rPr>
          <w:sz w:val="20"/>
          <w:szCs w:val="20"/>
        </w:rPr>
        <w:t xml:space="preserve">l campionamento stratificato, </w:t>
      </w:r>
      <w:r w:rsidR="00D31D58">
        <w:rPr>
          <w:sz w:val="20"/>
          <w:szCs w:val="20"/>
        </w:rPr>
        <w:t>è s</w:t>
      </w:r>
      <w:r w:rsidR="00D31D58" w:rsidRPr="00AF119A">
        <w:rPr>
          <w:rFonts w:eastAsiaTheme="minorEastAsia"/>
          <w:color w:val="000000"/>
          <w:sz w:val="20"/>
          <w:szCs w:val="20"/>
        </w:rPr>
        <w:t>t</w:t>
      </w:r>
      <w:r w:rsidR="00D31D58">
        <w:rPr>
          <w:rFonts w:eastAsiaTheme="minorEastAsia"/>
          <w:color w:val="000000"/>
          <w:sz w:val="20"/>
          <w:szCs w:val="20"/>
        </w:rPr>
        <w:t>a</w:t>
      </w:r>
      <w:r w:rsidR="00D31D58" w:rsidRPr="00AF119A">
        <w:rPr>
          <w:rFonts w:eastAsiaTheme="minorEastAsia"/>
          <w:color w:val="000000"/>
          <w:sz w:val="20"/>
          <w:szCs w:val="20"/>
        </w:rPr>
        <w:t>t</w:t>
      </w:r>
      <w:r w:rsidR="00D31D58">
        <w:rPr>
          <w:rFonts w:eastAsiaTheme="minorEastAsia"/>
          <w:color w:val="000000"/>
          <w:sz w:val="20"/>
          <w:szCs w:val="20"/>
        </w:rPr>
        <w:t xml:space="preserve">a </w:t>
      </w:r>
      <w:r w:rsidR="001603AB">
        <w:rPr>
          <w:sz w:val="20"/>
          <w:szCs w:val="20"/>
        </w:rPr>
        <w:t>studia</w:t>
      </w:r>
      <w:r w:rsidR="00D31D58" w:rsidRPr="00AF119A">
        <w:rPr>
          <w:rFonts w:eastAsiaTheme="minorEastAsia"/>
          <w:color w:val="000000"/>
          <w:sz w:val="20"/>
          <w:szCs w:val="20"/>
        </w:rPr>
        <w:t>t</w:t>
      </w:r>
      <w:r w:rsidR="00D31D58">
        <w:rPr>
          <w:rFonts w:eastAsiaTheme="minorEastAsia"/>
          <w:color w:val="000000"/>
          <w:sz w:val="20"/>
          <w:szCs w:val="20"/>
        </w:rPr>
        <w:t>a</w:t>
      </w:r>
      <w:r w:rsidR="001603AB">
        <w:rPr>
          <w:sz w:val="20"/>
          <w:szCs w:val="20"/>
        </w:rPr>
        <w:t xml:space="preserve"> la stima dell’intervallo di confidenza</w:t>
      </w:r>
      <w:r w:rsidR="00430EE5">
        <w:rPr>
          <w:sz w:val="20"/>
          <w:szCs w:val="20"/>
        </w:rPr>
        <w:t>.</w:t>
      </w:r>
      <w:r w:rsidR="0085787A">
        <w:rPr>
          <w:sz w:val="20"/>
          <w:szCs w:val="20"/>
        </w:rPr>
        <w:t xml:space="preserve"> Quest</w:t>
      </w:r>
      <w:r w:rsidR="00223ECC">
        <w:rPr>
          <w:sz w:val="20"/>
          <w:szCs w:val="20"/>
        </w:rPr>
        <w:t xml:space="preserve">o risultato </w:t>
      </w:r>
      <w:r w:rsidR="00D31D58">
        <w:rPr>
          <w:sz w:val="20"/>
          <w:szCs w:val="20"/>
        </w:rPr>
        <w:t>è s</w:t>
      </w:r>
      <w:r w:rsidR="00D31D58" w:rsidRPr="00AF119A">
        <w:rPr>
          <w:rFonts w:eastAsiaTheme="minorEastAsia"/>
          <w:color w:val="000000"/>
          <w:sz w:val="20"/>
          <w:szCs w:val="20"/>
        </w:rPr>
        <w:t>t</w:t>
      </w:r>
      <w:r w:rsidR="00D31D58">
        <w:rPr>
          <w:rFonts w:eastAsiaTheme="minorEastAsia"/>
          <w:color w:val="000000"/>
          <w:sz w:val="20"/>
          <w:szCs w:val="20"/>
        </w:rPr>
        <w:t>a</w:t>
      </w:r>
      <w:r w:rsidR="00D31D58" w:rsidRPr="00AF119A">
        <w:rPr>
          <w:rFonts w:eastAsiaTheme="minorEastAsia"/>
          <w:color w:val="000000"/>
          <w:sz w:val="20"/>
          <w:szCs w:val="20"/>
        </w:rPr>
        <w:t>t</w:t>
      </w:r>
      <w:r w:rsidR="00D31D58">
        <w:rPr>
          <w:rFonts w:eastAsiaTheme="minorEastAsia"/>
          <w:color w:val="000000"/>
          <w:sz w:val="20"/>
          <w:szCs w:val="20"/>
        </w:rPr>
        <w:t xml:space="preserve">o </w:t>
      </w:r>
      <w:r w:rsidR="00223ECC">
        <w:rPr>
          <w:sz w:val="20"/>
          <w:szCs w:val="20"/>
        </w:rPr>
        <w:t>rappresentato graficamente</w:t>
      </w:r>
      <w:r w:rsidR="00D31D58">
        <w:rPr>
          <w:sz w:val="20"/>
          <w:szCs w:val="20"/>
        </w:rPr>
        <w:t>,</w:t>
      </w:r>
      <w:r w:rsidR="00223ECC">
        <w:rPr>
          <w:sz w:val="20"/>
          <w:szCs w:val="20"/>
        </w:rPr>
        <w:t xml:space="preserve"> </w:t>
      </w:r>
      <w:r w:rsidR="00E72219">
        <w:rPr>
          <w:sz w:val="20"/>
          <w:szCs w:val="20"/>
        </w:rPr>
        <w:t>cosicché</w:t>
      </w:r>
      <w:r w:rsidR="00223ECC">
        <w:rPr>
          <w:sz w:val="20"/>
          <w:szCs w:val="20"/>
        </w:rPr>
        <w:t xml:space="preserve"> si </w:t>
      </w:r>
      <w:r w:rsidR="00D31D58">
        <w:rPr>
          <w:sz w:val="20"/>
          <w:szCs w:val="20"/>
        </w:rPr>
        <w:t xml:space="preserve">può </w:t>
      </w:r>
      <w:r w:rsidR="00223ECC">
        <w:rPr>
          <w:sz w:val="20"/>
          <w:szCs w:val="20"/>
        </w:rPr>
        <w:t xml:space="preserve">osservare </w:t>
      </w:r>
      <w:r w:rsidR="00860AF6">
        <w:rPr>
          <w:sz w:val="20"/>
          <w:szCs w:val="20"/>
        </w:rPr>
        <w:t xml:space="preserve">la stima dell’intervallo di confidenza </w:t>
      </w:r>
      <w:r w:rsidR="00C616A5">
        <w:rPr>
          <w:sz w:val="20"/>
          <w:szCs w:val="20"/>
        </w:rPr>
        <w:t xml:space="preserve">per </w:t>
      </w:r>
      <w:r w:rsidR="0015609E">
        <w:rPr>
          <w:sz w:val="20"/>
          <w:szCs w:val="20"/>
        </w:rPr>
        <w:t xml:space="preserve">diversi </w:t>
      </w:r>
      <w:r w:rsidR="00C616A5">
        <w:rPr>
          <w:sz w:val="20"/>
          <w:szCs w:val="20"/>
        </w:rPr>
        <w:t>numer</w:t>
      </w:r>
      <w:r w:rsidR="0015609E">
        <w:rPr>
          <w:sz w:val="20"/>
          <w:szCs w:val="20"/>
        </w:rPr>
        <w:t>i</w:t>
      </w:r>
      <w:r w:rsidR="00C616A5">
        <w:rPr>
          <w:sz w:val="20"/>
          <w:szCs w:val="20"/>
        </w:rPr>
        <w:t xml:space="preserve"> </w:t>
      </w:r>
      <w:r w:rsidR="00D31D58">
        <w:rPr>
          <w:sz w:val="20"/>
          <w:szCs w:val="20"/>
        </w:rPr>
        <w:t xml:space="preserve">totali </w:t>
      </w:r>
      <w:r w:rsidR="00C616A5">
        <w:rPr>
          <w:sz w:val="20"/>
          <w:szCs w:val="20"/>
        </w:rPr>
        <w:t>di utenti.</w:t>
      </w:r>
      <w:r w:rsidR="00430EE5">
        <w:rPr>
          <w:sz w:val="20"/>
          <w:szCs w:val="20"/>
        </w:rPr>
        <w:t xml:space="preserve"> </w:t>
      </w:r>
      <w:r w:rsidR="001755FE">
        <w:rPr>
          <w:rFonts w:ascii="TimesNewRomanPSMT" w:hAnsi="TimesNewRomanPSMT"/>
          <w:sz w:val="20"/>
          <w:szCs w:val="20"/>
        </w:rPr>
        <w:t xml:space="preserve">Questo ragionamento è stato fatto per tutti i mesi </w:t>
      </w:r>
      <w:r w:rsidR="00AB2A50">
        <w:rPr>
          <w:rFonts w:ascii="TimesNewRomanPSMT" w:hAnsi="TimesNewRomanPSMT"/>
          <w:sz w:val="20"/>
          <w:szCs w:val="20"/>
        </w:rPr>
        <w:t>dell’anno</w:t>
      </w:r>
      <w:r w:rsidR="00EB76A1">
        <w:rPr>
          <w:rFonts w:ascii="TimesNewRomanPSMT" w:hAnsi="TimesNewRomanPSMT"/>
          <w:sz w:val="20"/>
          <w:szCs w:val="20"/>
        </w:rPr>
        <w:t>.</w:t>
      </w:r>
      <w:r w:rsidR="00AB2A50">
        <w:rPr>
          <w:rFonts w:ascii="TimesNewRomanPSMT" w:hAnsi="TimesNewRomanPSMT"/>
          <w:sz w:val="20"/>
          <w:szCs w:val="20"/>
        </w:rPr>
        <w:t xml:space="preserve"> </w:t>
      </w:r>
    </w:p>
    <w:p w14:paraId="06FB670C" w14:textId="350A5CCD" w:rsidR="00D31D58" w:rsidRPr="00437805" w:rsidRDefault="00943F59" w:rsidP="001D1507">
      <w:pPr>
        <w:pStyle w:val="NormaleWeb"/>
        <w:spacing w:before="0" w:beforeAutospacing="0" w:after="0" w:afterAutospacing="0"/>
        <w:jc w:val="center"/>
        <w:rPr>
          <w:sz w:val="20"/>
          <w:szCs w:val="20"/>
        </w:rPr>
      </w:pPr>
      <w:r>
        <w:rPr>
          <w:noProof/>
        </w:rPr>
        <w:lastRenderedPageBreak/>
        <w:drawing>
          <wp:inline distT="0" distB="0" distL="0" distR="0" wp14:anchorId="6996F3F8" wp14:editId="385FC73F">
            <wp:extent cx="2396607" cy="1194435"/>
            <wp:effectExtent l="0" t="0" r="3810" b="5715"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408803" cy="12005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657A843" w14:textId="70343084" w:rsidR="00437805" w:rsidRPr="004B5434" w:rsidRDefault="00AB2A50" w:rsidP="001D1507">
      <w:pPr>
        <w:pStyle w:val="NormaleWeb"/>
        <w:spacing w:before="0" w:beforeAutospacing="0" w:after="0" w:afterAutospacing="0"/>
        <w:jc w:val="both"/>
        <w:rPr>
          <w:rFonts w:ascii="TimesNewRomanPSMT" w:hAnsi="TimesNewRomanPSMT"/>
          <w:sz w:val="18"/>
          <w:szCs w:val="18"/>
        </w:rPr>
      </w:pPr>
      <w:r w:rsidRPr="004B5434">
        <w:rPr>
          <w:rFonts w:ascii="TimesNewRomanPSMT" w:hAnsi="TimesNewRomanPSMT"/>
          <w:sz w:val="18"/>
          <w:szCs w:val="18"/>
        </w:rPr>
        <w:t>2020</w:t>
      </w:r>
      <w:r w:rsidR="00C0061C" w:rsidRPr="004B5434">
        <w:rPr>
          <w:rFonts w:ascii="TimesNewRomanPSMT" w:hAnsi="TimesNewRomanPSMT"/>
          <w:sz w:val="18"/>
          <w:szCs w:val="18"/>
        </w:rPr>
        <w:t>.</w:t>
      </w:r>
      <w:r w:rsidR="002D32A5" w:rsidRPr="004B5434">
        <w:rPr>
          <w:rFonts w:ascii="TimesNewRomanPSMT" w:hAnsi="TimesNewRomanPSMT"/>
          <w:i/>
          <w:iCs/>
          <w:sz w:val="18"/>
          <w:szCs w:val="18"/>
        </w:rPr>
        <w:t>Grafico 1: Variazione dell’intervallo di confidenza con caratteristica variabile l’energia consumata per le forniture trifase a uso non residenziale del mese di marzo 2020</w:t>
      </w:r>
      <w:r w:rsidR="001D1507" w:rsidRPr="004B5434">
        <w:rPr>
          <w:rFonts w:ascii="TimesNewRomanPSMT" w:hAnsi="TimesNewRomanPSMT"/>
          <w:i/>
          <w:iCs/>
          <w:sz w:val="18"/>
          <w:szCs w:val="18"/>
        </w:rPr>
        <w:t>.</w:t>
      </w:r>
    </w:p>
    <w:p w14:paraId="4948413F" w14:textId="0837B17E" w:rsidR="00843ED1" w:rsidRPr="004108FE" w:rsidRDefault="00AE7E83" w:rsidP="001D1507">
      <w:pPr>
        <w:pStyle w:val="NormaleWeb"/>
        <w:spacing w:before="120" w:beforeAutospacing="0" w:after="120" w:afterAutospacing="0"/>
        <w:jc w:val="both"/>
        <w:rPr>
          <w:rFonts w:ascii="TimesNewRomanPSMT" w:hAnsi="TimesNewRomanPSMT"/>
          <w:sz w:val="20"/>
          <w:szCs w:val="20"/>
        </w:rPr>
      </w:pPr>
      <w:r>
        <w:rPr>
          <w:rFonts w:ascii="TimesNewRomanPSMT" w:hAnsi="TimesNewRomanPSMT"/>
          <w:sz w:val="20"/>
          <w:szCs w:val="20"/>
        </w:rPr>
        <w:t>Avendo trovato l’output del</w:t>
      </w:r>
      <w:r w:rsidR="000E66B2">
        <w:rPr>
          <w:rFonts w:ascii="TimesNewRomanPSMT" w:hAnsi="TimesNewRomanPSMT"/>
          <w:sz w:val="20"/>
          <w:szCs w:val="20"/>
        </w:rPr>
        <w:t xml:space="preserve"> campionamento stratificato</w:t>
      </w:r>
      <w:r w:rsidR="00D31D58">
        <w:rPr>
          <w:rFonts w:ascii="TimesNewRomanPSMT" w:hAnsi="TimesNewRomanPSMT"/>
          <w:sz w:val="20"/>
          <w:szCs w:val="20"/>
        </w:rPr>
        <w:t>,</w:t>
      </w:r>
      <w:r w:rsidR="000E66B2">
        <w:rPr>
          <w:rFonts w:ascii="TimesNewRomanPSMT" w:hAnsi="TimesNewRomanPSMT"/>
          <w:sz w:val="20"/>
          <w:szCs w:val="20"/>
        </w:rPr>
        <w:t xml:space="preserve"> </w:t>
      </w:r>
      <w:r w:rsidR="00D31D58">
        <w:rPr>
          <w:rFonts w:ascii="TimesNewRomanPSMT" w:hAnsi="TimesNewRomanPSMT"/>
          <w:sz w:val="20"/>
          <w:szCs w:val="20"/>
        </w:rPr>
        <w:t>è s</w:t>
      </w:r>
      <w:r w:rsidR="00D31D58" w:rsidRPr="00AF119A">
        <w:rPr>
          <w:rFonts w:eastAsiaTheme="minorEastAsia"/>
          <w:color w:val="000000"/>
          <w:sz w:val="20"/>
          <w:szCs w:val="20"/>
        </w:rPr>
        <w:t>t</w:t>
      </w:r>
      <w:r w:rsidR="00D31D58">
        <w:rPr>
          <w:rFonts w:eastAsiaTheme="minorEastAsia"/>
          <w:color w:val="000000"/>
          <w:sz w:val="20"/>
          <w:szCs w:val="20"/>
        </w:rPr>
        <w:t>a</w:t>
      </w:r>
      <w:r w:rsidR="00D31D58" w:rsidRPr="00AF119A">
        <w:rPr>
          <w:rFonts w:eastAsiaTheme="minorEastAsia"/>
          <w:color w:val="000000"/>
          <w:sz w:val="20"/>
          <w:szCs w:val="20"/>
        </w:rPr>
        <w:t>t</w:t>
      </w:r>
      <w:r w:rsidR="00D31D58">
        <w:rPr>
          <w:rFonts w:eastAsiaTheme="minorEastAsia"/>
          <w:color w:val="000000"/>
          <w:sz w:val="20"/>
          <w:szCs w:val="20"/>
        </w:rPr>
        <w:t xml:space="preserve">o </w:t>
      </w:r>
      <w:r w:rsidR="00D31D58">
        <w:rPr>
          <w:rFonts w:ascii="TimesNewRomanPSMT" w:hAnsi="TimesNewRomanPSMT"/>
          <w:sz w:val="20"/>
          <w:szCs w:val="20"/>
        </w:rPr>
        <w:t xml:space="preserve">deciso quale </w:t>
      </w:r>
      <w:r w:rsidR="000E66B2">
        <w:rPr>
          <w:rFonts w:ascii="TimesNewRomanPSMT" w:hAnsi="TimesNewRomanPSMT"/>
          <w:sz w:val="20"/>
          <w:szCs w:val="20"/>
        </w:rPr>
        <w:t>stima dell’intervallo di confidenza prendere</w:t>
      </w:r>
      <w:r w:rsidR="00F61D68">
        <w:rPr>
          <w:rFonts w:ascii="TimesNewRomanPSMT" w:hAnsi="TimesNewRomanPSMT"/>
          <w:sz w:val="20"/>
          <w:szCs w:val="20"/>
        </w:rPr>
        <w:t xml:space="preserve">. </w:t>
      </w:r>
      <w:r w:rsidR="00D31D58">
        <w:rPr>
          <w:rFonts w:ascii="TimesNewRomanPSMT" w:hAnsi="TimesNewRomanPSMT"/>
          <w:sz w:val="20"/>
          <w:szCs w:val="20"/>
        </w:rPr>
        <w:t>Per ques</w:t>
      </w:r>
      <w:r w:rsidR="00D31D58" w:rsidRPr="00AF119A">
        <w:rPr>
          <w:rFonts w:eastAsiaTheme="minorEastAsia"/>
          <w:color w:val="000000"/>
          <w:sz w:val="20"/>
          <w:szCs w:val="20"/>
        </w:rPr>
        <w:t>t</w:t>
      </w:r>
      <w:r w:rsidR="00D31D58">
        <w:rPr>
          <w:rFonts w:eastAsiaTheme="minorEastAsia"/>
          <w:color w:val="000000"/>
          <w:sz w:val="20"/>
          <w:szCs w:val="20"/>
        </w:rPr>
        <w:t>o</w:t>
      </w:r>
      <w:r w:rsidR="00F61D68">
        <w:rPr>
          <w:rFonts w:ascii="TimesNewRomanPSMT" w:hAnsi="TimesNewRomanPSMT"/>
          <w:sz w:val="20"/>
          <w:szCs w:val="20"/>
        </w:rPr>
        <w:t>,</w:t>
      </w:r>
      <w:r w:rsidR="000E66B2">
        <w:rPr>
          <w:rFonts w:ascii="TimesNewRomanPSMT" w:hAnsi="TimesNewRomanPSMT"/>
          <w:sz w:val="20"/>
          <w:szCs w:val="20"/>
        </w:rPr>
        <w:t xml:space="preserve"> </w:t>
      </w:r>
      <w:r w:rsidR="00D31D58">
        <w:rPr>
          <w:rFonts w:ascii="TimesNewRomanPSMT" w:hAnsi="TimesNewRomanPSMT"/>
          <w:sz w:val="20"/>
          <w:szCs w:val="20"/>
        </w:rPr>
        <w:t xml:space="preserve">occorre </w:t>
      </w:r>
      <w:r w:rsidR="000E66B2">
        <w:rPr>
          <w:rFonts w:ascii="TimesNewRomanPSMT" w:hAnsi="TimesNewRomanPSMT"/>
          <w:sz w:val="20"/>
          <w:szCs w:val="20"/>
        </w:rPr>
        <w:t xml:space="preserve">scegliere il numero di utenti totale da analizzare e </w:t>
      </w:r>
      <w:r w:rsidR="00EF45AC">
        <w:rPr>
          <w:rFonts w:ascii="TimesNewRomanPSMT" w:hAnsi="TimesNewRomanPSMT"/>
          <w:sz w:val="20"/>
          <w:szCs w:val="20"/>
        </w:rPr>
        <w:t>quindi capire la loro distribuzione all’interno dell</w:t>
      </w:r>
      <w:r w:rsidR="00843ED1">
        <w:rPr>
          <w:rFonts w:ascii="TimesNewRomanPSMT" w:hAnsi="TimesNewRomanPSMT"/>
          <w:sz w:val="20"/>
          <w:szCs w:val="20"/>
        </w:rPr>
        <w:t xml:space="preserve">e differenti classi. Si è scelto di prendere </w:t>
      </w:r>
      <w:r w:rsidR="002E4DDE">
        <w:rPr>
          <w:rFonts w:ascii="TimesNewRomanPSMT" w:hAnsi="TimesNewRomanPSMT"/>
          <w:sz w:val="20"/>
          <w:szCs w:val="20"/>
        </w:rPr>
        <w:t>2500 utenti</w:t>
      </w:r>
      <w:r w:rsidR="00D31D58">
        <w:rPr>
          <w:rFonts w:ascii="TimesNewRomanPSMT" w:hAnsi="TimesNewRomanPSMT"/>
          <w:sz w:val="20"/>
          <w:szCs w:val="20"/>
        </w:rPr>
        <w:t>,</w:t>
      </w:r>
      <w:r w:rsidR="002E4DDE">
        <w:rPr>
          <w:rFonts w:ascii="TimesNewRomanPSMT" w:hAnsi="TimesNewRomanPSMT"/>
          <w:sz w:val="20"/>
          <w:szCs w:val="20"/>
        </w:rPr>
        <w:t xml:space="preserve"> distribuiti come nel caso dell’energia consumata</w:t>
      </w:r>
      <w:r w:rsidR="00BE2BEA">
        <w:rPr>
          <w:rFonts w:ascii="TimesNewRomanPSMT" w:hAnsi="TimesNewRomanPSMT"/>
          <w:sz w:val="20"/>
          <w:szCs w:val="20"/>
        </w:rPr>
        <w:t>, accettando cos</w:t>
      </w:r>
      <w:r w:rsidR="002B5FB8">
        <w:rPr>
          <w:rFonts w:ascii="TimesNewRomanPSMT" w:hAnsi="TimesNewRomanPSMT"/>
          <w:sz w:val="20"/>
          <w:szCs w:val="20"/>
        </w:rPr>
        <w:t>ì</w:t>
      </w:r>
      <w:r w:rsidR="00BE2BEA">
        <w:rPr>
          <w:rFonts w:ascii="TimesNewRomanPSMT" w:hAnsi="TimesNewRomanPSMT"/>
          <w:sz w:val="20"/>
          <w:szCs w:val="20"/>
        </w:rPr>
        <w:t xml:space="preserve"> una stima dell’</w:t>
      </w:r>
      <w:r w:rsidR="002B5FB8">
        <w:rPr>
          <w:rFonts w:ascii="TimesNewRomanPSMT" w:hAnsi="TimesNewRomanPSMT"/>
          <w:sz w:val="20"/>
          <w:szCs w:val="20"/>
        </w:rPr>
        <w:t>intervallo</w:t>
      </w:r>
      <w:r w:rsidR="00BE2BEA">
        <w:rPr>
          <w:rFonts w:ascii="TimesNewRomanPSMT" w:hAnsi="TimesNewRomanPSMT"/>
          <w:sz w:val="20"/>
          <w:szCs w:val="20"/>
        </w:rPr>
        <w:t xml:space="preserve"> di confidenza che va </w:t>
      </w:r>
      <w:r w:rsidR="00D31D58">
        <w:rPr>
          <w:rFonts w:ascii="TimesNewRomanPSMT" w:hAnsi="TimesNewRomanPSMT"/>
          <w:sz w:val="20"/>
          <w:szCs w:val="20"/>
        </w:rPr>
        <w:t>dall’</w:t>
      </w:r>
      <w:r w:rsidR="00BE2BEA">
        <w:rPr>
          <w:rFonts w:ascii="TimesNewRomanPSMT" w:hAnsi="TimesNewRomanPSMT"/>
          <w:sz w:val="20"/>
          <w:szCs w:val="20"/>
        </w:rPr>
        <w:t>1.5%</w:t>
      </w:r>
      <w:r w:rsidR="00F14F54">
        <w:rPr>
          <w:rFonts w:ascii="TimesNewRomanPSMT" w:hAnsi="TimesNewRomanPSMT"/>
          <w:sz w:val="20"/>
          <w:szCs w:val="20"/>
        </w:rPr>
        <w:t>, nel caso migliore</w:t>
      </w:r>
      <w:r w:rsidR="00BE2BEA">
        <w:rPr>
          <w:rFonts w:ascii="TimesNewRomanPSMT" w:hAnsi="TimesNewRomanPSMT"/>
          <w:sz w:val="20"/>
          <w:szCs w:val="20"/>
        </w:rPr>
        <w:t xml:space="preserve"> e il 6%</w:t>
      </w:r>
      <w:r w:rsidR="00F14F54">
        <w:rPr>
          <w:rFonts w:ascii="TimesNewRomanPSMT" w:hAnsi="TimesNewRomanPSMT"/>
          <w:sz w:val="20"/>
          <w:szCs w:val="20"/>
        </w:rPr>
        <w:t xml:space="preserve"> nel caso peggiore</w:t>
      </w:r>
      <w:r w:rsidR="00446951">
        <w:rPr>
          <w:rFonts w:ascii="TimesNewRomanPSMT" w:hAnsi="TimesNewRomanPSMT"/>
          <w:sz w:val="20"/>
          <w:szCs w:val="20"/>
        </w:rPr>
        <w:t>. Questa scelta è stata fatta</w:t>
      </w:r>
      <w:r w:rsidR="00855B53">
        <w:rPr>
          <w:rFonts w:ascii="TimesNewRomanPSMT" w:hAnsi="TimesNewRomanPSMT"/>
          <w:sz w:val="20"/>
          <w:szCs w:val="20"/>
        </w:rPr>
        <w:t xml:space="preserve"> poiché i dati sono distribuiti più uniformemente all’interno delle varie classi rispetto al caso della potenza contrattuale.</w:t>
      </w:r>
      <w:r w:rsidR="00BE2BEA">
        <w:rPr>
          <w:rFonts w:ascii="TimesNewRomanPSMT" w:hAnsi="TimesNewRomanPSMT"/>
          <w:sz w:val="20"/>
          <w:szCs w:val="20"/>
        </w:rPr>
        <w:t xml:space="preserve"> </w:t>
      </w:r>
    </w:p>
    <w:p w14:paraId="68C674FE" w14:textId="72676E98" w:rsidR="00446951" w:rsidRPr="00706898" w:rsidRDefault="006127CB" w:rsidP="00706898">
      <w:pPr>
        <w:pStyle w:val="Corpotesto-Poppins8"/>
        <w:spacing w:line="240" w:lineRule="auto"/>
        <w:jc w:val="center"/>
        <w:rPr>
          <w:rFonts w:ascii="Times New Roman" w:hAnsi="Times New Roman" w:cs="Times New Roman"/>
        </w:rPr>
      </w:pPr>
      <w:r>
        <w:rPr>
          <w:rFonts w:ascii="TimesNewRomanPSMT" w:hAnsi="TimesNewRomanPSMT"/>
          <w:sz w:val="20"/>
          <w:szCs w:val="20"/>
        </w:rPr>
        <w:t>III</w:t>
      </w:r>
      <w:r w:rsidR="00446951">
        <w:rPr>
          <w:rFonts w:ascii="TimesNewRomanPSMT" w:hAnsi="TimesNewRomanPSMT"/>
          <w:sz w:val="20"/>
          <w:szCs w:val="20"/>
        </w:rPr>
        <w:t xml:space="preserve">. </w:t>
      </w:r>
      <w:r w:rsidR="00446951">
        <w:rPr>
          <w:rFonts w:ascii="Times New Roman" w:hAnsi="Times New Roman" w:cs="Times New Roman"/>
          <w:sz w:val="20"/>
          <w:szCs w:val="20"/>
        </w:rPr>
        <w:t>C</w:t>
      </w:r>
      <w:r w:rsidR="002B5FB8">
        <w:rPr>
          <w:rFonts w:ascii="Times New Roman" w:hAnsi="Times New Roman" w:cs="Times New Roman"/>
        </w:rPr>
        <w:t>REAZION</w:t>
      </w:r>
      <w:r w:rsidR="00860069">
        <w:rPr>
          <w:rFonts w:ascii="Times New Roman" w:hAnsi="Times New Roman" w:cs="Times New Roman"/>
        </w:rPr>
        <w:t>E</w:t>
      </w:r>
      <w:r w:rsidR="002B5FB8">
        <w:rPr>
          <w:rFonts w:ascii="Times New Roman" w:hAnsi="Times New Roman" w:cs="Times New Roman"/>
        </w:rPr>
        <w:t xml:space="preserve"> DEI CLUSTER ANALIZZANDO LE CURVE DI CARICO</w:t>
      </w:r>
    </w:p>
    <w:p w14:paraId="6CC97E32" w14:textId="773AA848" w:rsidR="00CA1545" w:rsidRDefault="005867CE" w:rsidP="001D1507">
      <w:pPr>
        <w:pStyle w:val="Corpotesto-Poppins8"/>
        <w:spacing w:before="12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</w:t>
      </w:r>
      <w:r w:rsidR="00685A3C">
        <w:rPr>
          <w:rFonts w:ascii="Times New Roman" w:hAnsi="Times New Roman" w:cs="Times New Roman"/>
          <w:sz w:val="20"/>
          <w:szCs w:val="20"/>
        </w:rPr>
        <w:t xml:space="preserve">er la creazione dei </w:t>
      </w:r>
      <w:r w:rsidR="00EB76A1">
        <w:rPr>
          <w:rFonts w:ascii="Times New Roman" w:hAnsi="Times New Roman" w:cs="Times New Roman"/>
          <w:sz w:val="20"/>
          <w:szCs w:val="20"/>
        </w:rPr>
        <w:t>vari cluster</w:t>
      </w:r>
      <w:r w:rsidR="00D31D58">
        <w:rPr>
          <w:rFonts w:ascii="Times New Roman" w:hAnsi="Times New Roman" w:cs="Times New Roman"/>
          <w:sz w:val="20"/>
          <w:szCs w:val="20"/>
        </w:rPr>
        <w:t>,</w:t>
      </w:r>
      <w:r w:rsidR="00685A3C">
        <w:rPr>
          <w:rFonts w:ascii="Times New Roman" w:hAnsi="Times New Roman" w:cs="Times New Roman"/>
          <w:sz w:val="20"/>
          <w:szCs w:val="20"/>
        </w:rPr>
        <w:t xml:space="preserve"> bisogna andare ad analizzare </w:t>
      </w:r>
      <w:r w:rsidR="00A72C98">
        <w:rPr>
          <w:rFonts w:ascii="Times New Roman" w:hAnsi="Times New Roman" w:cs="Times New Roman"/>
          <w:sz w:val="20"/>
          <w:szCs w:val="20"/>
        </w:rPr>
        <w:t xml:space="preserve">le curve di carico dei clienti </w:t>
      </w:r>
      <w:r w:rsidR="00514142">
        <w:rPr>
          <w:rFonts w:ascii="Times New Roman" w:hAnsi="Times New Roman" w:cs="Times New Roman"/>
          <w:sz w:val="20"/>
          <w:szCs w:val="20"/>
        </w:rPr>
        <w:t>secondo la ripartizione</w:t>
      </w:r>
      <w:r w:rsidR="00EB76A1">
        <w:rPr>
          <w:rFonts w:ascii="Times New Roman" w:hAnsi="Times New Roman" w:cs="Times New Roman"/>
          <w:sz w:val="20"/>
          <w:szCs w:val="20"/>
        </w:rPr>
        <w:t xml:space="preserve"> scelta</w:t>
      </w:r>
      <w:r w:rsidR="00514142">
        <w:rPr>
          <w:rFonts w:ascii="Times New Roman" w:hAnsi="Times New Roman" w:cs="Times New Roman"/>
          <w:sz w:val="20"/>
          <w:szCs w:val="20"/>
        </w:rPr>
        <w:t xml:space="preserve"> d</w:t>
      </w:r>
      <w:r w:rsidR="00EB76A1">
        <w:rPr>
          <w:rFonts w:ascii="Times New Roman" w:hAnsi="Times New Roman" w:cs="Times New Roman"/>
          <w:sz w:val="20"/>
          <w:szCs w:val="20"/>
        </w:rPr>
        <w:t>a</w:t>
      </w:r>
      <w:r w:rsidR="00514142">
        <w:rPr>
          <w:rFonts w:ascii="Times New Roman" w:hAnsi="Times New Roman" w:cs="Times New Roman"/>
          <w:sz w:val="20"/>
          <w:szCs w:val="20"/>
        </w:rPr>
        <w:t>l campionamento stratificato.</w:t>
      </w:r>
    </w:p>
    <w:p w14:paraId="491B8EAE" w14:textId="7AE0419B" w:rsidR="00514142" w:rsidRDefault="00514142" w:rsidP="00196BCF">
      <w:pPr>
        <w:pStyle w:val="Corpotesto-Poppins8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Bisogna creare delle curve</w:t>
      </w:r>
      <w:r w:rsidR="007951D3">
        <w:rPr>
          <w:rFonts w:ascii="Times New Roman" w:hAnsi="Times New Roman" w:cs="Times New Roman"/>
          <w:sz w:val="20"/>
          <w:szCs w:val="20"/>
        </w:rPr>
        <w:t xml:space="preserve"> di carico</w:t>
      </w:r>
      <w:r>
        <w:rPr>
          <w:rFonts w:ascii="Times New Roman" w:hAnsi="Times New Roman" w:cs="Times New Roman"/>
          <w:sz w:val="20"/>
          <w:szCs w:val="20"/>
        </w:rPr>
        <w:t xml:space="preserve"> rappresentative </w:t>
      </w:r>
      <w:r w:rsidR="007951D3">
        <w:rPr>
          <w:rFonts w:ascii="Times New Roman" w:hAnsi="Times New Roman" w:cs="Times New Roman"/>
          <w:sz w:val="20"/>
          <w:szCs w:val="20"/>
        </w:rPr>
        <w:t>di ogni fornitura sia mensili che annuali</w:t>
      </w:r>
      <w:r w:rsidR="005B1F3C">
        <w:rPr>
          <w:rFonts w:ascii="Times New Roman" w:hAnsi="Times New Roman" w:cs="Times New Roman"/>
          <w:sz w:val="20"/>
          <w:szCs w:val="20"/>
        </w:rPr>
        <w:t>.</w:t>
      </w:r>
      <w:r w:rsidR="007A6446">
        <w:rPr>
          <w:rFonts w:ascii="Times New Roman" w:hAnsi="Times New Roman" w:cs="Times New Roman"/>
          <w:sz w:val="20"/>
          <w:szCs w:val="20"/>
        </w:rPr>
        <w:t xml:space="preserve"> Una volta create si può procedere con la creazione delle micro-classi tramite </w:t>
      </w:r>
      <w:r w:rsidR="00B8408A">
        <w:rPr>
          <w:rFonts w:ascii="Times New Roman" w:hAnsi="Times New Roman" w:cs="Times New Roman"/>
          <w:sz w:val="20"/>
          <w:szCs w:val="20"/>
        </w:rPr>
        <w:t>diverse procedure di clustering.</w:t>
      </w:r>
    </w:p>
    <w:p w14:paraId="4B0D9E7A" w14:textId="43EF7BA0" w:rsidR="00A97E91" w:rsidRDefault="001672CC" w:rsidP="00196BCF">
      <w:pPr>
        <w:pStyle w:val="Corpotesto-Poppins8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I </w:t>
      </w:r>
      <w:r w:rsidR="006400E8">
        <w:rPr>
          <w:rFonts w:ascii="Times New Roman" w:hAnsi="Times New Roman" w:cs="Times New Roman"/>
          <w:sz w:val="20"/>
          <w:szCs w:val="20"/>
        </w:rPr>
        <w:t>diversi cluster sono stati creati utilizzando l’algoritmo di clustering gerarchico</w:t>
      </w:r>
      <w:r w:rsidR="00A97E91">
        <w:rPr>
          <w:rFonts w:ascii="Times New Roman" w:hAnsi="Times New Roman" w:cs="Times New Roman"/>
          <w:sz w:val="20"/>
          <w:szCs w:val="20"/>
        </w:rPr>
        <w:t xml:space="preserve">. Utilizzando questo metodo si possono vedere i vari raggruppamenti di carichi per similarità e i principali </w:t>
      </w:r>
      <w:proofErr w:type="spellStart"/>
      <w:r w:rsidR="00A97E91">
        <w:rPr>
          <w:rFonts w:ascii="Times New Roman" w:hAnsi="Times New Roman" w:cs="Times New Roman"/>
          <w:sz w:val="20"/>
          <w:szCs w:val="20"/>
        </w:rPr>
        <w:t>outlier</w:t>
      </w:r>
      <w:proofErr w:type="spellEnd"/>
      <w:r w:rsidR="00A97E91">
        <w:rPr>
          <w:rFonts w:ascii="Times New Roman" w:hAnsi="Times New Roman" w:cs="Times New Roman"/>
          <w:sz w:val="20"/>
          <w:szCs w:val="20"/>
        </w:rPr>
        <w:t xml:space="preserve">. Nel grafico 2 e nel grafico 3 possiamo vedere degli esempi di </w:t>
      </w:r>
      <w:proofErr w:type="spellStart"/>
      <w:r w:rsidR="00A97E91">
        <w:rPr>
          <w:rFonts w:ascii="Times New Roman" w:hAnsi="Times New Roman" w:cs="Times New Roman"/>
          <w:sz w:val="20"/>
          <w:szCs w:val="20"/>
        </w:rPr>
        <w:t>outlier</w:t>
      </w:r>
      <w:proofErr w:type="spellEnd"/>
      <w:r w:rsidR="00A97E91">
        <w:rPr>
          <w:rFonts w:ascii="Times New Roman" w:hAnsi="Times New Roman" w:cs="Times New Roman"/>
          <w:sz w:val="20"/>
          <w:szCs w:val="20"/>
        </w:rPr>
        <w:t xml:space="preserve"> e di alcune micro-classi create grazie alla procedura di clustering (l’asse orizzontale riporta i quarti d’ora).</w:t>
      </w:r>
    </w:p>
    <w:p w14:paraId="5A7C50E2" w14:textId="418B740B" w:rsidR="006F3793" w:rsidRDefault="006F3793" w:rsidP="00196BCF">
      <w:pPr>
        <w:pStyle w:val="Corpotesto-Poppins8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22AACC4" w14:textId="1DEF95C0" w:rsidR="00BD6525" w:rsidRDefault="00FA7729" w:rsidP="00196BCF">
      <w:pPr>
        <w:pStyle w:val="Corpotesto-Poppins8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68992" behindDoc="0" locked="0" layoutInCell="1" allowOverlap="1" wp14:anchorId="3A773FFF" wp14:editId="16162568">
                <wp:simplePos x="0" y="0"/>
                <wp:positionH relativeFrom="column">
                  <wp:posOffset>-89535</wp:posOffset>
                </wp:positionH>
                <wp:positionV relativeFrom="paragraph">
                  <wp:posOffset>78913</wp:posOffset>
                </wp:positionV>
                <wp:extent cx="2881745" cy="1080655"/>
                <wp:effectExtent l="0" t="0" r="1270" b="0"/>
                <wp:wrapNone/>
                <wp:docPr id="9" name="Gruppo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81745" cy="1080655"/>
                          <a:chOff x="0" y="0"/>
                          <a:chExt cx="3051290" cy="1211637"/>
                        </a:xfrm>
                      </wpg:grpSpPr>
                      <pic:pic xmlns:pic="http://schemas.openxmlformats.org/drawingml/2006/picture">
                        <pic:nvPicPr>
                          <pic:cNvPr id="2" name="Immagine 2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586345" y="0"/>
                            <a:ext cx="1464945" cy="96456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" name="Immagine 1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40510" cy="97536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7" name="Casella di testo 7"/>
                        <wps:cNvSpPr txBox="1"/>
                        <wps:spPr>
                          <a:xfrm>
                            <a:off x="1988127" y="976745"/>
                            <a:ext cx="775755" cy="228537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04E7FD3D" w14:textId="77777777" w:rsidR="006F3793" w:rsidRPr="00FA7729" w:rsidRDefault="006F3793" w:rsidP="006F3793">
                              <w:pPr>
                                <w:rPr>
                                  <w:rFonts w:asciiTheme="minorHAnsi" w:hAnsiTheme="minorHAnsi" w:cstheme="minorHAnsi"/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FA7729">
                                <w:rPr>
                                  <w:rFonts w:asciiTheme="minorHAnsi" w:hAnsiTheme="minorHAnsi" w:cstheme="minorHAnsi"/>
                                  <w:color w:val="000000" w:themeColor="text1"/>
                                  <w:sz w:val="16"/>
                                  <w:szCs w:val="16"/>
                                </w:rPr>
                                <w:t>quarto d’ora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Casella di testo 8"/>
                        <wps:cNvSpPr txBox="1"/>
                        <wps:spPr>
                          <a:xfrm>
                            <a:off x="408709" y="983672"/>
                            <a:ext cx="775335" cy="22796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014E9436" w14:textId="77777777" w:rsidR="006F3793" w:rsidRPr="00FA7729" w:rsidRDefault="006F3793" w:rsidP="006F3793">
                              <w:pPr>
                                <w:rPr>
                                  <w:rFonts w:asciiTheme="minorHAnsi" w:hAnsiTheme="minorHAnsi" w:cstheme="minorHAnsi"/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FA7729">
                                <w:rPr>
                                  <w:rFonts w:asciiTheme="minorHAnsi" w:hAnsiTheme="minorHAnsi" w:cstheme="minorHAnsi"/>
                                  <w:color w:val="000000" w:themeColor="text1"/>
                                  <w:sz w:val="16"/>
                                  <w:szCs w:val="16"/>
                                </w:rPr>
                                <w:t>quarto d’ora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A773FFF" id="Gruppo 9" o:spid="_x0000_s1026" style="position:absolute;left:0;text-align:left;margin-left:-7.05pt;margin-top:6.2pt;width:226.9pt;height:85.1pt;z-index:251668992;mso-width-relative:margin;mso-height-relative:margin" coordsize="30512,1211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magine 2" o:spid="_x0000_s1027" type="#_x0000_t75" style="position:absolute;left:15863;width:14649;height:964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">
                  <v:imagedata r:id="rId11" o:title=""/>
                </v:shape>
                <v:shape id="Immagine 1" o:spid="_x0000_s1028" type="#_x0000_t75" style="position:absolute;width:15405;height:975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">
                  <v:imagedata r:id="rId12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Casella di testo 7" o:spid="_x0000_s1029" type="#_x0000_t202" style="position:absolute;left:19881;top:9767;width:7757;height:22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" fillcolor="white [3201]" stroked="f" strokeweight=".5pt">
                  <v:textbox>
                    <w:txbxContent>
                      <w:p w14:paraId="04E7FD3D" w14:textId="77777777" w:rsidR="006F3793" w:rsidRPr="00FA7729" w:rsidRDefault="006F3793" w:rsidP="006F3793">
                        <w:pPr>
                          <w:rPr>
                            <w:rFonts w:asciiTheme="minorHAnsi" w:hAnsiTheme="minorHAnsi" w:cstheme="minorHAnsi"/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FA7729">
                          <w:rPr>
                            <w:rFonts w:asciiTheme="minorHAnsi" w:hAnsiTheme="minorHAnsi" w:cstheme="minorHAnsi"/>
                            <w:color w:val="000000" w:themeColor="text1"/>
                            <w:sz w:val="16"/>
                            <w:szCs w:val="16"/>
                          </w:rPr>
                          <w:t>quarto d’ora</w:t>
                        </w:r>
                      </w:p>
                    </w:txbxContent>
                  </v:textbox>
                </v:shape>
                <v:shape id="Casella di testo 8" o:spid="_x0000_s1030" type="#_x0000_t202" style="position:absolute;left:4087;top:9836;width:7753;height:22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" fillcolor="white [3201]" stroked="f" strokeweight=".5pt">
                  <v:textbox>
                    <w:txbxContent>
                      <w:p w14:paraId="014E9436" w14:textId="77777777" w:rsidR="006F3793" w:rsidRPr="00FA7729" w:rsidRDefault="006F3793" w:rsidP="006F3793">
                        <w:pPr>
                          <w:rPr>
                            <w:rFonts w:asciiTheme="minorHAnsi" w:hAnsiTheme="minorHAnsi" w:cstheme="minorHAnsi"/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FA7729">
                          <w:rPr>
                            <w:rFonts w:asciiTheme="minorHAnsi" w:hAnsiTheme="minorHAnsi" w:cstheme="minorHAnsi"/>
                            <w:color w:val="000000" w:themeColor="text1"/>
                            <w:sz w:val="16"/>
                            <w:szCs w:val="16"/>
                          </w:rPr>
                          <w:t>quarto d’ora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B43F31" w:rsidRPr="00B43F31">
        <w:rPr>
          <w:noProof/>
        </w:rPr>
        <w:t xml:space="preserve"> </w:t>
      </w:r>
    </w:p>
    <w:p w14:paraId="331EA223" w14:textId="451E3CCB" w:rsidR="0074070F" w:rsidRDefault="0074070F" w:rsidP="00196BCF">
      <w:pPr>
        <w:pStyle w:val="Corpotesto-Poppins8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B234ED7" w14:textId="474FCC91" w:rsidR="0074070F" w:rsidRDefault="0074070F" w:rsidP="00196BCF">
      <w:pPr>
        <w:pStyle w:val="Corpotesto-Poppins8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D7B540A" w14:textId="77777777" w:rsidR="0074070F" w:rsidRDefault="0074070F" w:rsidP="00196BCF">
      <w:pPr>
        <w:pStyle w:val="Corpotesto-Poppins8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2A8B6FF" w14:textId="77777777" w:rsidR="0074070F" w:rsidRDefault="0074070F" w:rsidP="00196BCF">
      <w:pPr>
        <w:pStyle w:val="Corpotesto-Poppins8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E5141F8" w14:textId="4B748E4B" w:rsidR="0074070F" w:rsidRDefault="0074070F" w:rsidP="00196BCF">
      <w:pPr>
        <w:pStyle w:val="Corpotesto-Poppins8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220E7CC" w14:textId="67D841B3" w:rsidR="0074070F" w:rsidRDefault="0074070F" w:rsidP="00196BCF">
      <w:pPr>
        <w:pStyle w:val="Corpotesto-Poppins8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E379732" w14:textId="647A0304" w:rsidR="003732CA" w:rsidRDefault="003732CA" w:rsidP="00943F59">
      <w:pPr>
        <w:pStyle w:val="Corpotesto-Poppins8"/>
        <w:spacing w:line="240" w:lineRule="auto"/>
        <w:jc w:val="both"/>
        <w:rPr>
          <w:rFonts w:ascii="Times New Roman" w:hAnsi="Times New Roman" w:cs="Times New Roman"/>
          <w:i/>
          <w:iCs/>
        </w:rPr>
      </w:pPr>
    </w:p>
    <w:p w14:paraId="0B8BC279" w14:textId="22920F46" w:rsidR="006F3793" w:rsidRPr="004B5434" w:rsidRDefault="006F3793" w:rsidP="00943F59">
      <w:pPr>
        <w:pStyle w:val="Corpotesto-Poppins8"/>
        <w:spacing w:line="240" w:lineRule="auto"/>
        <w:jc w:val="both"/>
        <w:rPr>
          <w:rFonts w:ascii="Times New Roman" w:hAnsi="Times New Roman" w:cs="Times New Roman"/>
          <w:i/>
          <w:iCs/>
          <w:sz w:val="18"/>
          <w:szCs w:val="18"/>
        </w:rPr>
      </w:pPr>
    </w:p>
    <w:p w14:paraId="165DE758" w14:textId="05B4DAA6" w:rsidR="0074070F" w:rsidRPr="004B5434" w:rsidRDefault="008F4445" w:rsidP="00943F59">
      <w:pPr>
        <w:pStyle w:val="Corpotesto-Poppins8"/>
        <w:spacing w:line="240" w:lineRule="auto"/>
        <w:jc w:val="both"/>
        <w:rPr>
          <w:rFonts w:ascii="Times New Roman" w:hAnsi="Times New Roman" w:cs="Times New Roman"/>
          <w:i/>
          <w:iCs/>
          <w:sz w:val="18"/>
          <w:szCs w:val="18"/>
        </w:rPr>
      </w:pPr>
      <w:r w:rsidRPr="004B5434">
        <w:rPr>
          <w:rFonts w:ascii="Times New Roman" w:hAnsi="Times New Roman" w:cs="Times New Roman"/>
          <w:i/>
          <w:iCs/>
          <w:sz w:val="18"/>
          <w:szCs w:val="18"/>
        </w:rPr>
        <w:t>Grafico</w:t>
      </w:r>
      <w:r w:rsidR="00B55D7D" w:rsidRPr="004B5434">
        <w:rPr>
          <w:rFonts w:ascii="Times New Roman" w:hAnsi="Times New Roman" w:cs="Times New Roman"/>
          <w:i/>
          <w:iCs/>
          <w:sz w:val="18"/>
          <w:szCs w:val="18"/>
        </w:rPr>
        <w:t xml:space="preserve"> 2: esempi di</w:t>
      </w:r>
      <w:r w:rsidR="002171D4" w:rsidRPr="004B5434">
        <w:rPr>
          <w:rFonts w:ascii="Times New Roman" w:hAnsi="Times New Roman" w:cs="Times New Roman"/>
          <w:i/>
          <w:iCs/>
          <w:sz w:val="18"/>
          <w:szCs w:val="18"/>
        </w:rPr>
        <w:t xml:space="preserve"> cluster creati dall’algoritmo gerarchico</w:t>
      </w:r>
      <w:r w:rsidR="00943F59" w:rsidRPr="004B5434">
        <w:rPr>
          <w:rFonts w:ascii="Times New Roman" w:hAnsi="Times New Roman" w:cs="Times New Roman"/>
          <w:i/>
          <w:iCs/>
          <w:sz w:val="18"/>
          <w:szCs w:val="18"/>
        </w:rPr>
        <w:t>,</w:t>
      </w:r>
      <w:r w:rsidR="002171D4" w:rsidRPr="004B5434">
        <w:rPr>
          <w:rFonts w:ascii="Times New Roman" w:hAnsi="Times New Roman" w:cs="Times New Roman"/>
          <w:i/>
          <w:iCs/>
          <w:sz w:val="18"/>
          <w:szCs w:val="18"/>
        </w:rPr>
        <w:t xml:space="preserve"> </w:t>
      </w:r>
      <w:r w:rsidR="00136EF6" w:rsidRPr="004B5434">
        <w:rPr>
          <w:rFonts w:ascii="Times New Roman" w:hAnsi="Times New Roman" w:cs="Times New Roman"/>
          <w:i/>
          <w:iCs/>
          <w:sz w:val="18"/>
          <w:szCs w:val="18"/>
        </w:rPr>
        <w:t xml:space="preserve">macro-classe ort9 </w:t>
      </w:r>
      <w:r w:rsidR="00943F59" w:rsidRPr="004B5434">
        <w:rPr>
          <w:rFonts w:ascii="Times New Roman" w:hAnsi="Times New Roman" w:cs="Times New Roman"/>
          <w:i/>
          <w:iCs/>
          <w:sz w:val="18"/>
          <w:szCs w:val="18"/>
        </w:rPr>
        <w:t>(</w:t>
      </w:r>
      <w:r w:rsidR="00136EF6" w:rsidRPr="004B5434">
        <w:rPr>
          <w:rFonts w:ascii="Times New Roman" w:hAnsi="Times New Roman" w:cs="Times New Roman"/>
          <w:i/>
          <w:iCs/>
          <w:sz w:val="18"/>
          <w:szCs w:val="18"/>
        </w:rPr>
        <w:t>mese di gennaio</w:t>
      </w:r>
      <w:r w:rsidR="00943F59" w:rsidRPr="004B5434">
        <w:rPr>
          <w:rFonts w:ascii="Times New Roman" w:hAnsi="Times New Roman" w:cs="Times New Roman"/>
          <w:i/>
          <w:iCs/>
          <w:sz w:val="18"/>
          <w:szCs w:val="18"/>
        </w:rPr>
        <w:t>),</w:t>
      </w:r>
      <w:r w:rsidR="00452F07" w:rsidRPr="004B5434">
        <w:rPr>
          <w:rFonts w:ascii="Times New Roman" w:hAnsi="Times New Roman" w:cs="Times New Roman"/>
          <w:i/>
          <w:iCs/>
          <w:sz w:val="18"/>
          <w:szCs w:val="18"/>
        </w:rPr>
        <w:t xml:space="preserve"> curve di carico rappresentative mensili</w:t>
      </w:r>
      <w:r w:rsidR="001D1507" w:rsidRPr="004B5434">
        <w:rPr>
          <w:rFonts w:ascii="Times New Roman" w:hAnsi="Times New Roman" w:cs="Times New Roman"/>
          <w:i/>
          <w:iCs/>
          <w:sz w:val="18"/>
          <w:szCs w:val="18"/>
        </w:rPr>
        <w:t>.</w:t>
      </w:r>
    </w:p>
    <w:p w14:paraId="76A7EB66" w14:textId="55115B2C" w:rsidR="003732CA" w:rsidRDefault="00FA7729" w:rsidP="00943F59">
      <w:pPr>
        <w:pStyle w:val="Corpotesto-Poppins8"/>
        <w:spacing w:line="240" w:lineRule="auto"/>
        <w:jc w:val="both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  <w:i/>
          <w:iCs/>
          <w:noProof/>
        </w:rPr>
        <mc:AlternateContent>
          <mc:Choice Requires="wpg">
            <w:drawing>
              <wp:anchor distT="0" distB="0" distL="114300" distR="114300" simplePos="0" relativeHeight="251663872" behindDoc="0" locked="0" layoutInCell="1" allowOverlap="1" wp14:anchorId="02CEDC00" wp14:editId="4D4644D1">
                <wp:simplePos x="0" y="0"/>
                <wp:positionH relativeFrom="column">
                  <wp:posOffset>-40640</wp:posOffset>
                </wp:positionH>
                <wp:positionV relativeFrom="paragraph">
                  <wp:posOffset>134274</wp:posOffset>
                </wp:positionV>
                <wp:extent cx="2930236" cy="1136072"/>
                <wp:effectExtent l="0" t="0" r="3810" b="0"/>
                <wp:wrapNone/>
                <wp:docPr id="6" name="Gruppo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30236" cy="1136072"/>
                          <a:chOff x="0" y="0"/>
                          <a:chExt cx="3131589" cy="1253836"/>
                        </a:xfrm>
                      </wpg:grpSpPr>
                      <pic:pic xmlns:pic="http://schemas.openxmlformats.org/drawingml/2006/picture">
                        <pic:nvPicPr>
                          <pic:cNvPr id="94" name="Immagine 94"/>
                          <pic:cNvPicPr>
                            <a:picLocks noChangeAspect="1"/>
                          </pic:cNvPicPr>
                        </pic:nvPicPr>
                        <pic:blipFill>
                          <a:blip r:embed="rId13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4">
                                    <a14:imgEffect>
                                      <a14:saturation sat="40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551709" y="0"/>
                            <a:ext cx="1579880" cy="102235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93" name="Immagine 93"/>
                          <pic:cNvPicPr>
                            <a:picLocks noChangeAspect="1"/>
                          </pic:cNvPicPr>
                        </pic:nvPicPr>
                        <pic:blipFill>
                          <a:blip r:embed="rId15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6">
                                    <a14:imgEffect>
                                      <a14:saturation sat="40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79880" cy="102552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4" name="Casella di testo 4"/>
                        <wps:cNvSpPr txBox="1"/>
                        <wps:spPr>
                          <a:xfrm>
                            <a:off x="491837" y="1025236"/>
                            <a:ext cx="775855" cy="22860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4A8B303E" w14:textId="37BCAD4F" w:rsidR="006F3793" w:rsidRPr="00FA7729" w:rsidRDefault="006F3793">
                              <w:pPr>
                                <w:rPr>
                                  <w:rFonts w:asciiTheme="minorHAnsi" w:hAnsiTheme="minorHAnsi" w:cstheme="minorHAnsi"/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FA7729">
                                <w:rPr>
                                  <w:rFonts w:asciiTheme="minorHAnsi" w:hAnsiTheme="minorHAnsi" w:cstheme="minorHAnsi"/>
                                  <w:color w:val="000000" w:themeColor="text1"/>
                                  <w:sz w:val="16"/>
                                  <w:szCs w:val="16"/>
                                </w:rPr>
                                <w:t>quarto d’ora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Casella di testo 5"/>
                        <wps:cNvSpPr txBox="1"/>
                        <wps:spPr>
                          <a:xfrm>
                            <a:off x="1995055" y="1018309"/>
                            <a:ext cx="775855" cy="22860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096C4AF0" w14:textId="77777777" w:rsidR="006F3793" w:rsidRPr="00FA7729" w:rsidRDefault="006F3793" w:rsidP="006F3793">
                              <w:pPr>
                                <w:rPr>
                                  <w:rFonts w:asciiTheme="minorHAnsi" w:hAnsiTheme="minorHAnsi" w:cstheme="minorHAnsi"/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FA7729">
                                <w:rPr>
                                  <w:rFonts w:asciiTheme="minorHAnsi" w:hAnsiTheme="minorHAnsi" w:cstheme="minorHAnsi"/>
                                  <w:color w:val="000000" w:themeColor="text1"/>
                                  <w:sz w:val="16"/>
                                  <w:szCs w:val="16"/>
                                </w:rPr>
                                <w:t>quarto d’ora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2CEDC00" id="Gruppo 6" o:spid="_x0000_s1031" style="position:absolute;left:0;text-align:left;margin-left:-3.2pt;margin-top:10.55pt;width:230.75pt;height:89.45pt;z-index:251663872;mso-width-relative:margin;mso-height-relative:margin" coordsize="31315,12538" o:gfxdata="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">
                <v:shape id="Immagine 94" o:spid="_x0000_s1032" type="#_x0000_t75" style="position:absolute;left:15517;width:15798;height:1022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">
                  <v:imagedata r:id="rId17" o:title=""/>
                </v:shape>
                <v:shape id="Immagine 93" o:spid="_x0000_s1033" type="#_x0000_t75" style="position:absolute;width:15798;height:1025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">
                  <v:imagedata r:id="rId18" o:title=""/>
                </v:shape>
                <v:shape id="Casella di testo 4" o:spid="_x0000_s1034" type="#_x0000_t202" style="position:absolute;left:4918;top:10252;width:77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" fillcolor="white [3201]" stroked="f" strokeweight=".5pt">
                  <v:textbox>
                    <w:txbxContent>
                      <w:p w14:paraId="4A8B303E" w14:textId="37BCAD4F" w:rsidR="006F3793" w:rsidRPr="00FA7729" w:rsidRDefault="006F3793">
                        <w:pPr>
                          <w:rPr>
                            <w:rFonts w:asciiTheme="minorHAnsi" w:hAnsiTheme="minorHAnsi" w:cstheme="minorHAnsi"/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FA7729">
                          <w:rPr>
                            <w:rFonts w:asciiTheme="minorHAnsi" w:hAnsiTheme="minorHAnsi" w:cstheme="minorHAnsi"/>
                            <w:color w:val="000000" w:themeColor="text1"/>
                            <w:sz w:val="16"/>
                            <w:szCs w:val="16"/>
                          </w:rPr>
                          <w:t>quarto d’ora</w:t>
                        </w:r>
                      </w:p>
                    </w:txbxContent>
                  </v:textbox>
                </v:shape>
                <v:shape id="Casella di testo 5" o:spid="_x0000_s1035" type="#_x0000_t202" style="position:absolute;left:19950;top:10183;width:7759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" fillcolor="white [3201]" stroked="f" strokeweight=".5pt">
                  <v:textbox>
                    <w:txbxContent>
                      <w:p w14:paraId="096C4AF0" w14:textId="77777777" w:rsidR="006F3793" w:rsidRPr="00FA7729" w:rsidRDefault="006F3793" w:rsidP="006F3793">
                        <w:pPr>
                          <w:rPr>
                            <w:rFonts w:asciiTheme="minorHAnsi" w:hAnsiTheme="minorHAnsi" w:cstheme="minorHAnsi"/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FA7729">
                          <w:rPr>
                            <w:rFonts w:asciiTheme="minorHAnsi" w:hAnsiTheme="minorHAnsi" w:cstheme="minorHAnsi"/>
                            <w:color w:val="000000" w:themeColor="text1"/>
                            <w:sz w:val="16"/>
                            <w:szCs w:val="16"/>
                          </w:rPr>
                          <w:t>quarto d’ora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7E1386D" w14:textId="464B6292" w:rsidR="00EB76A1" w:rsidRDefault="00EB76A1" w:rsidP="00196BCF">
      <w:pPr>
        <w:pStyle w:val="Corpotesto-Poppins8"/>
        <w:spacing w:line="240" w:lineRule="auto"/>
        <w:jc w:val="both"/>
        <w:rPr>
          <w:rFonts w:ascii="Times New Roman" w:hAnsi="Times New Roman" w:cs="Times New Roman"/>
          <w:i/>
          <w:iCs/>
        </w:rPr>
      </w:pPr>
    </w:p>
    <w:p w14:paraId="366D4604" w14:textId="77777777" w:rsidR="00EB76A1" w:rsidRDefault="00EB76A1" w:rsidP="00196BCF">
      <w:pPr>
        <w:pStyle w:val="Corpotesto-Poppins8"/>
        <w:spacing w:line="240" w:lineRule="auto"/>
        <w:jc w:val="both"/>
        <w:rPr>
          <w:rFonts w:ascii="Times New Roman" w:hAnsi="Times New Roman" w:cs="Times New Roman"/>
          <w:i/>
          <w:iCs/>
        </w:rPr>
      </w:pPr>
    </w:p>
    <w:p w14:paraId="0FDA53AE" w14:textId="1B7C3193" w:rsidR="00EB76A1" w:rsidRDefault="00EB76A1" w:rsidP="00196BCF">
      <w:pPr>
        <w:pStyle w:val="Corpotesto-Poppins8"/>
        <w:spacing w:line="240" w:lineRule="auto"/>
        <w:jc w:val="both"/>
        <w:rPr>
          <w:rFonts w:ascii="Times New Roman" w:hAnsi="Times New Roman" w:cs="Times New Roman"/>
          <w:i/>
          <w:iCs/>
        </w:rPr>
      </w:pPr>
    </w:p>
    <w:p w14:paraId="4AD16DE6" w14:textId="77777777" w:rsidR="00EB76A1" w:rsidRDefault="00EB76A1" w:rsidP="00196BCF">
      <w:pPr>
        <w:pStyle w:val="Corpotesto-Poppins8"/>
        <w:spacing w:line="240" w:lineRule="auto"/>
        <w:jc w:val="both"/>
        <w:rPr>
          <w:rFonts w:ascii="Times New Roman" w:hAnsi="Times New Roman" w:cs="Times New Roman"/>
          <w:i/>
          <w:iCs/>
        </w:rPr>
      </w:pPr>
    </w:p>
    <w:p w14:paraId="3108ED0E" w14:textId="77777777" w:rsidR="00EB76A1" w:rsidRDefault="00EB76A1" w:rsidP="00196BCF">
      <w:pPr>
        <w:pStyle w:val="Corpotesto-Poppins8"/>
        <w:spacing w:line="240" w:lineRule="auto"/>
        <w:jc w:val="both"/>
        <w:rPr>
          <w:rFonts w:ascii="Times New Roman" w:hAnsi="Times New Roman" w:cs="Times New Roman"/>
          <w:i/>
          <w:iCs/>
        </w:rPr>
      </w:pPr>
    </w:p>
    <w:p w14:paraId="4C52FB93" w14:textId="169CB02B" w:rsidR="0080367C" w:rsidRDefault="0080367C" w:rsidP="00196BCF">
      <w:pPr>
        <w:pStyle w:val="Corpotesto-Poppins8"/>
        <w:spacing w:line="240" w:lineRule="auto"/>
        <w:jc w:val="both"/>
        <w:rPr>
          <w:rFonts w:ascii="Times New Roman" w:hAnsi="Times New Roman" w:cs="Times New Roman"/>
          <w:i/>
          <w:iCs/>
        </w:rPr>
      </w:pPr>
    </w:p>
    <w:p w14:paraId="559E7706" w14:textId="77777777" w:rsidR="00FA7729" w:rsidRDefault="00FA7729" w:rsidP="001D1507">
      <w:pPr>
        <w:pStyle w:val="Corpotesto-Poppins8"/>
        <w:spacing w:line="240" w:lineRule="auto"/>
        <w:jc w:val="both"/>
        <w:rPr>
          <w:rFonts w:ascii="Times New Roman" w:hAnsi="Times New Roman" w:cs="Times New Roman"/>
          <w:i/>
          <w:iCs/>
        </w:rPr>
      </w:pPr>
    </w:p>
    <w:p w14:paraId="7AEF53AF" w14:textId="77777777" w:rsidR="00FA7729" w:rsidRDefault="00FA7729" w:rsidP="001D1507">
      <w:pPr>
        <w:pStyle w:val="Corpotesto-Poppins8"/>
        <w:spacing w:line="240" w:lineRule="auto"/>
        <w:jc w:val="both"/>
        <w:rPr>
          <w:rFonts w:ascii="Times New Roman" w:hAnsi="Times New Roman" w:cs="Times New Roman"/>
          <w:i/>
          <w:iCs/>
        </w:rPr>
      </w:pPr>
    </w:p>
    <w:p w14:paraId="6A580EC5" w14:textId="77777777" w:rsidR="00FA7729" w:rsidRDefault="00FA7729" w:rsidP="001D1507">
      <w:pPr>
        <w:pStyle w:val="Corpotesto-Poppins8"/>
        <w:spacing w:line="240" w:lineRule="auto"/>
        <w:jc w:val="both"/>
        <w:rPr>
          <w:rFonts w:ascii="Times New Roman" w:hAnsi="Times New Roman" w:cs="Times New Roman"/>
          <w:i/>
          <w:iCs/>
        </w:rPr>
      </w:pPr>
    </w:p>
    <w:p w14:paraId="3A35E45F" w14:textId="77777777" w:rsidR="00FA7729" w:rsidRDefault="00FA7729" w:rsidP="001D1507">
      <w:pPr>
        <w:pStyle w:val="Corpotesto-Poppins8"/>
        <w:spacing w:line="240" w:lineRule="auto"/>
        <w:jc w:val="both"/>
        <w:rPr>
          <w:rFonts w:ascii="Times New Roman" w:hAnsi="Times New Roman" w:cs="Times New Roman"/>
          <w:i/>
          <w:iCs/>
        </w:rPr>
      </w:pPr>
    </w:p>
    <w:p w14:paraId="7D4A6FF8" w14:textId="4F3B8A4F" w:rsidR="00943F59" w:rsidRPr="004B5434" w:rsidRDefault="00943F59" w:rsidP="001D1507">
      <w:pPr>
        <w:pStyle w:val="Corpotesto-Poppins8"/>
        <w:spacing w:line="240" w:lineRule="auto"/>
        <w:jc w:val="both"/>
        <w:rPr>
          <w:rFonts w:ascii="Times New Roman" w:hAnsi="Times New Roman" w:cs="Times New Roman"/>
          <w:i/>
          <w:iCs/>
          <w:sz w:val="18"/>
          <w:szCs w:val="18"/>
        </w:rPr>
      </w:pPr>
      <w:r w:rsidRPr="004B5434">
        <w:rPr>
          <w:rFonts w:ascii="TimesNewRomanPSMT" w:hAnsi="TimesNewRomanPSMT"/>
          <w:i/>
          <w:iCs/>
          <w:sz w:val="18"/>
          <w:szCs w:val="18"/>
        </w:rPr>
        <w:t xml:space="preserve">Grafico 3: </w:t>
      </w:r>
      <w:r w:rsidR="00485CD9" w:rsidRPr="004B5434">
        <w:rPr>
          <w:rFonts w:ascii="Times New Roman" w:hAnsi="Times New Roman" w:cs="Times New Roman"/>
          <w:i/>
          <w:iCs/>
          <w:sz w:val="18"/>
          <w:szCs w:val="18"/>
        </w:rPr>
        <w:t>esempi di cluster creati dall’algoritmo gerarchico, macro-classe ort6, curve di carico rappresentative annuali</w:t>
      </w:r>
      <w:r w:rsidR="001D1507" w:rsidRPr="004B5434">
        <w:rPr>
          <w:rFonts w:ascii="Times New Roman" w:hAnsi="Times New Roman" w:cs="Times New Roman"/>
          <w:i/>
          <w:iCs/>
          <w:sz w:val="18"/>
          <w:szCs w:val="18"/>
        </w:rPr>
        <w:t>.</w:t>
      </w:r>
    </w:p>
    <w:p w14:paraId="44345C5F" w14:textId="012BB5B6" w:rsidR="00CE53B7" w:rsidRDefault="00CE53B7" w:rsidP="00357790">
      <w:pPr>
        <w:pStyle w:val="Corpotesto-Poppins8"/>
        <w:spacing w:line="240" w:lineRule="auto"/>
        <w:jc w:val="both"/>
        <w:rPr>
          <w:rFonts w:ascii="Times New Roman" w:hAnsi="Times New Roman" w:cs="Times New Roman"/>
          <w:i/>
          <w:iCs/>
        </w:rPr>
      </w:pPr>
    </w:p>
    <w:p w14:paraId="5969D0F9" w14:textId="3B403599" w:rsidR="006127CB" w:rsidRDefault="006127CB" w:rsidP="006127CB">
      <w:pPr>
        <w:pStyle w:val="Corpotesto-Poppins8"/>
        <w:spacing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0"/>
          <w:szCs w:val="20"/>
        </w:rPr>
        <w:t>I</w:t>
      </w:r>
      <w:r w:rsidR="009E294E">
        <w:rPr>
          <w:rFonts w:ascii="TimesNewRomanPSMT" w:hAnsi="TimesNewRomanPSMT"/>
          <w:sz w:val="20"/>
          <w:szCs w:val="20"/>
        </w:rPr>
        <w:t xml:space="preserve">V. </w:t>
      </w:r>
      <w:r w:rsidR="00860069">
        <w:rPr>
          <w:rFonts w:ascii="Times New Roman" w:hAnsi="Times New Roman" w:cs="Times New Roman"/>
          <w:sz w:val="20"/>
          <w:szCs w:val="20"/>
        </w:rPr>
        <w:t>C</w:t>
      </w:r>
      <w:r w:rsidR="00860069">
        <w:rPr>
          <w:rFonts w:ascii="Times New Roman" w:hAnsi="Times New Roman" w:cs="Times New Roman"/>
        </w:rPr>
        <w:t xml:space="preserve">REAZIONE DEI CLUSTER </w:t>
      </w:r>
      <w:r w:rsidR="005B4A29">
        <w:rPr>
          <w:rFonts w:ascii="Times New Roman" w:hAnsi="Times New Roman" w:cs="Times New Roman"/>
        </w:rPr>
        <w:t xml:space="preserve">UTILIZZANDO </w:t>
      </w:r>
      <w:r w:rsidR="009C1FCE">
        <w:rPr>
          <w:rFonts w:ascii="Times New Roman" w:hAnsi="Times New Roman" w:cs="Times New Roman"/>
        </w:rPr>
        <w:t>LA METODOLOGIA DI CLUSTERING</w:t>
      </w:r>
      <w:r w:rsidR="005B4A29">
        <w:rPr>
          <w:rFonts w:ascii="Times New Roman" w:hAnsi="Times New Roman" w:cs="Times New Roman"/>
        </w:rPr>
        <w:t xml:space="preserve"> K-MEANS</w:t>
      </w:r>
    </w:p>
    <w:p w14:paraId="66DA5DF8" w14:textId="362DA65C" w:rsidR="00EB4005" w:rsidRDefault="006F3793" w:rsidP="001D1507">
      <w:pPr>
        <w:pStyle w:val="Corpotesto-Poppins8"/>
        <w:spacing w:before="12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Un’</w:t>
      </w:r>
      <w:r w:rsidR="00EB4005">
        <w:rPr>
          <w:rFonts w:ascii="Times New Roman" w:hAnsi="Times New Roman" w:cs="Times New Roman"/>
          <w:sz w:val="20"/>
          <w:szCs w:val="20"/>
        </w:rPr>
        <w:t>ulteriore analisi che si è affrontata è stata quella di studiare nuovi gruppi di utenti grazie al metodo di clustering k-</w:t>
      </w:r>
      <w:proofErr w:type="spellStart"/>
      <w:r w:rsidR="00EB4005">
        <w:rPr>
          <w:rFonts w:ascii="Times New Roman" w:hAnsi="Times New Roman" w:cs="Times New Roman"/>
          <w:sz w:val="20"/>
          <w:szCs w:val="20"/>
        </w:rPr>
        <w:t>means</w:t>
      </w:r>
      <w:proofErr w:type="spellEnd"/>
      <w:r w:rsidR="00EB4005">
        <w:rPr>
          <w:rFonts w:ascii="Times New Roman" w:hAnsi="Times New Roman" w:cs="Times New Roman"/>
          <w:sz w:val="20"/>
          <w:szCs w:val="20"/>
        </w:rPr>
        <w:t xml:space="preserve">, non focalizzandosi più sulle curve di carico ma studiando i diversi dati forniti per ogni utenza. Essi sono: potenza contrattuale, energia consumata mensile e l’utilizzazione. In ogni caso studio però si è variata la grandezza delle forniture sottoposta al procedimento di clustering. </w:t>
      </w:r>
      <w:r w:rsidR="005C3871">
        <w:rPr>
          <w:rFonts w:ascii="Times New Roman" w:hAnsi="Times New Roman" w:cs="Times New Roman"/>
          <w:sz w:val="20"/>
          <w:szCs w:val="20"/>
        </w:rPr>
        <w:t xml:space="preserve">In un primo momento sono state create classi </w:t>
      </w:r>
      <w:r w:rsidR="008B07B5">
        <w:rPr>
          <w:rFonts w:ascii="Times New Roman" w:hAnsi="Times New Roman" w:cs="Times New Roman"/>
          <w:sz w:val="20"/>
          <w:szCs w:val="20"/>
        </w:rPr>
        <w:t xml:space="preserve">di utenti </w:t>
      </w:r>
      <w:r w:rsidR="005C3871">
        <w:rPr>
          <w:rFonts w:ascii="Times New Roman" w:hAnsi="Times New Roman" w:cs="Times New Roman"/>
          <w:sz w:val="20"/>
          <w:szCs w:val="20"/>
        </w:rPr>
        <w:t xml:space="preserve">andando a </w:t>
      </w:r>
      <w:r w:rsidR="00112C6B">
        <w:rPr>
          <w:rFonts w:ascii="Times New Roman" w:hAnsi="Times New Roman" w:cs="Times New Roman"/>
          <w:sz w:val="20"/>
          <w:szCs w:val="20"/>
        </w:rPr>
        <w:t>studiare</w:t>
      </w:r>
      <w:r w:rsidR="005C3871">
        <w:rPr>
          <w:rFonts w:ascii="Times New Roman" w:hAnsi="Times New Roman" w:cs="Times New Roman"/>
          <w:sz w:val="20"/>
          <w:szCs w:val="20"/>
        </w:rPr>
        <w:t xml:space="preserve"> singolarmente </w:t>
      </w:r>
      <w:r w:rsidR="008B07B5">
        <w:rPr>
          <w:rFonts w:ascii="Times New Roman" w:hAnsi="Times New Roman" w:cs="Times New Roman"/>
          <w:sz w:val="20"/>
          <w:szCs w:val="20"/>
        </w:rPr>
        <w:t>le</w:t>
      </w:r>
      <w:r w:rsidR="004873BC">
        <w:rPr>
          <w:rFonts w:ascii="Times New Roman" w:hAnsi="Times New Roman" w:cs="Times New Roman"/>
          <w:sz w:val="20"/>
          <w:szCs w:val="20"/>
        </w:rPr>
        <w:t xml:space="preserve"> diverse</w:t>
      </w:r>
      <w:r w:rsidR="008B07B5">
        <w:rPr>
          <w:rFonts w:ascii="Times New Roman" w:hAnsi="Times New Roman" w:cs="Times New Roman"/>
          <w:sz w:val="20"/>
          <w:szCs w:val="20"/>
        </w:rPr>
        <w:t xml:space="preserve"> grandezze </w:t>
      </w:r>
      <w:r w:rsidR="00887256">
        <w:rPr>
          <w:rFonts w:ascii="Times New Roman" w:hAnsi="Times New Roman" w:cs="Times New Roman"/>
          <w:sz w:val="20"/>
          <w:szCs w:val="20"/>
        </w:rPr>
        <w:t xml:space="preserve">e </w:t>
      </w:r>
      <w:r w:rsidR="00112C6B">
        <w:rPr>
          <w:rFonts w:ascii="Times New Roman" w:hAnsi="Times New Roman" w:cs="Times New Roman"/>
          <w:sz w:val="20"/>
          <w:szCs w:val="20"/>
        </w:rPr>
        <w:t>tramite la procedura di clustering</w:t>
      </w:r>
      <w:r w:rsidR="00887256">
        <w:rPr>
          <w:rFonts w:ascii="Times New Roman" w:hAnsi="Times New Roman" w:cs="Times New Roman"/>
          <w:sz w:val="20"/>
          <w:szCs w:val="20"/>
        </w:rPr>
        <w:t xml:space="preserve"> k-</w:t>
      </w:r>
      <w:proofErr w:type="spellStart"/>
      <w:r w:rsidR="00887256">
        <w:rPr>
          <w:rFonts w:ascii="Times New Roman" w:hAnsi="Times New Roman" w:cs="Times New Roman"/>
          <w:sz w:val="20"/>
          <w:szCs w:val="20"/>
        </w:rPr>
        <w:t>means</w:t>
      </w:r>
      <w:proofErr w:type="spellEnd"/>
      <w:r w:rsidR="005E52DC">
        <w:rPr>
          <w:rFonts w:ascii="Times New Roman" w:hAnsi="Times New Roman" w:cs="Times New Roman"/>
          <w:sz w:val="20"/>
          <w:szCs w:val="20"/>
        </w:rPr>
        <w:t>,</w:t>
      </w:r>
      <w:r w:rsidR="00887256">
        <w:rPr>
          <w:rFonts w:ascii="Times New Roman" w:hAnsi="Times New Roman" w:cs="Times New Roman"/>
          <w:sz w:val="20"/>
          <w:szCs w:val="20"/>
        </w:rPr>
        <w:t xml:space="preserve"> sono stati creati</w:t>
      </w:r>
      <w:r w:rsidR="004873BC">
        <w:rPr>
          <w:rFonts w:ascii="Times New Roman" w:hAnsi="Times New Roman" w:cs="Times New Roman"/>
          <w:sz w:val="20"/>
          <w:szCs w:val="20"/>
        </w:rPr>
        <w:t xml:space="preserve"> cluster</w:t>
      </w:r>
      <w:r w:rsidR="00887256">
        <w:rPr>
          <w:rFonts w:ascii="Times New Roman" w:hAnsi="Times New Roman" w:cs="Times New Roman"/>
          <w:sz w:val="20"/>
          <w:szCs w:val="20"/>
        </w:rPr>
        <w:t xml:space="preserve"> </w:t>
      </w:r>
      <w:r w:rsidR="005B32EF">
        <w:rPr>
          <w:rFonts w:ascii="Times New Roman" w:hAnsi="Times New Roman" w:cs="Times New Roman"/>
          <w:sz w:val="20"/>
          <w:szCs w:val="20"/>
        </w:rPr>
        <w:t>monodimensionali</w:t>
      </w:r>
      <w:r w:rsidR="005E52DC">
        <w:rPr>
          <w:rFonts w:ascii="Times New Roman" w:hAnsi="Times New Roman" w:cs="Times New Roman"/>
          <w:sz w:val="20"/>
          <w:szCs w:val="20"/>
        </w:rPr>
        <w:t>.</w:t>
      </w:r>
      <w:r w:rsidR="000A2D12">
        <w:rPr>
          <w:rFonts w:ascii="Times New Roman" w:hAnsi="Times New Roman" w:cs="Times New Roman"/>
          <w:sz w:val="20"/>
          <w:szCs w:val="20"/>
        </w:rPr>
        <w:t xml:space="preserve"> Successivamente si è </w:t>
      </w:r>
      <w:r w:rsidR="00AD7399">
        <w:rPr>
          <w:rFonts w:ascii="Times New Roman" w:hAnsi="Times New Roman" w:cs="Times New Roman"/>
          <w:sz w:val="20"/>
          <w:szCs w:val="20"/>
        </w:rPr>
        <w:t>pensato</w:t>
      </w:r>
      <w:r w:rsidR="000A2D12">
        <w:rPr>
          <w:rFonts w:ascii="Times New Roman" w:hAnsi="Times New Roman" w:cs="Times New Roman"/>
          <w:sz w:val="20"/>
          <w:szCs w:val="20"/>
        </w:rPr>
        <w:t xml:space="preserve"> di migliorare l’analisi </w:t>
      </w:r>
      <w:r w:rsidR="00AD7399">
        <w:rPr>
          <w:rFonts w:ascii="Times New Roman" w:hAnsi="Times New Roman" w:cs="Times New Roman"/>
          <w:sz w:val="20"/>
          <w:szCs w:val="20"/>
        </w:rPr>
        <w:t>tenendo</w:t>
      </w:r>
      <w:r w:rsidR="009D068B">
        <w:rPr>
          <w:rFonts w:ascii="Times New Roman" w:hAnsi="Times New Roman" w:cs="Times New Roman"/>
          <w:sz w:val="20"/>
          <w:szCs w:val="20"/>
        </w:rPr>
        <w:t xml:space="preserve"> conto di più grandezze per ogni caso studio</w:t>
      </w:r>
      <w:r w:rsidR="00D24530">
        <w:rPr>
          <w:rFonts w:ascii="Times New Roman" w:hAnsi="Times New Roman" w:cs="Times New Roman"/>
          <w:sz w:val="20"/>
          <w:szCs w:val="20"/>
        </w:rPr>
        <w:t>. Questo procedimento prende il nome di clustering bidimensionale</w:t>
      </w:r>
      <w:r w:rsidR="00EB4005">
        <w:rPr>
          <w:rFonts w:ascii="Times New Roman" w:hAnsi="Times New Roman" w:cs="Times New Roman"/>
          <w:sz w:val="20"/>
          <w:szCs w:val="20"/>
        </w:rPr>
        <w:t>.</w:t>
      </w:r>
    </w:p>
    <w:p w14:paraId="70553546" w14:textId="33C9FC21" w:rsidR="00437805" w:rsidRDefault="00D24530" w:rsidP="00EB4005">
      <w:pPr>
        <w:pStyle w:val="Corpotesto-Poppins8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Per</w:t>
      </w:r>
      <w:r w:rsidR="00793889">
        <w:rPr>
          <w:rFonts w:ascii="Times New Roman" w:hAnsi="Times New Roman" w:cs="Times New Roman"/>
          <w:sz w:val="20"/>
          <w:szCs w:val="20"/>
        </w:rPr>
        <w:t xml:space="preserve"> ogni </w:t>
      </w:r>
      <w:r>
        <w:rPr>
          <w:rFonts w:ascii="Times New Roman" w:hAnsi="Times New Roman" w:cs="Times New Roman"/>
          <w:sz w:val="20"/>
          <w:szCs w:val="20"/>
        </w:rPr>
        <w:t>cas</w:t>
      </w:r>
      <w:r w:rsidR="00793889">
        <w:rPr>
          <w:rFonts w:ascii="Times New Roman" w:hAnsi="Times New Roman" w:cs="Times New Roman"/>
          <w:sz w:val="20"/>
          <w:szCs w:val="20"/>
        </w:rPr>
        <w:t>o</w:t>
      </w:r>
      <w:r>
        <w:rPr>
          <w:rFonts w:ascii="Times New Roman" w:hAnsi="Times New Roman" w:cs="Times New Roman"/>
          <w:sz w:val="20"/>
          <w:szCs w:val="20"/>
        </w:rPr>
        <w:t xml:space="preserve"> studio </w:t>
      </w:r>
      <w:r w:rsidR="00793889">
        <w:rPr>
          <w:rFonts w:ascii="Times New Roman" w:hAnsi="Times New Roman" w:cs="Times New Roman"/>
          <w:sz w:val="20"/>
          <w:szCs w:val="20"/>
        </w:rPr>
        <w:t xml:space="preserve">analizzato </w:t>
      </w:r>
      <w:r>
        <w:rPr>
          <w:rFonts w:ascii="Times New Roman" w:hAnsi="Times New Roman" w:cs="Times New Roman"/>
          <w:sz w:val="20"/>
          <w:szCs w:val="20"/>
        </w:rPr>
        <w:t>sono state create differenti tipologie di gruppi</w:t>
      </w:r>
      <w:r w:rsidR="0010621D">
        <w:rPr>
          <w:rFonts w:ascii="Times New Roman" w:hAnsi="Times New Roman" w:cs="Times New Roman"/>
          <w:sz w:val="20"/>
          <w:szCs w:val="20"/>
        </w:rPr>
        <w:t xml:space="preserve"> sia per gli utenti </w:t>
      </w:r>
      <w:r w:rsidR="00AD7399">
        <w:rPr>
          <w:rFonts w:ascii="Times New Roman" w:hAnsi="Times New Roman" w:cs="Times New Roman"/>
          <w:sz w:val="20"/>
          <w:szCs w:val="20"/>
        </w:rPr>
        <w:t>trifase</w:t>
      </w:r>
      <w:r w:rsidR="0010621D">
        <w:rPr>
          <w:rFonts w:ascii="Times New Roman" w:hAnsi="Times New Roman" w:cs="Times New Roman"/>
          <w:sz w:val="20"/>
          <w:szCs w:val="20"/>
        </w:rPr>
        <w:t xml:space="preserve"> che monofase.</w:t>
      </w:r>
      <w:r w:rsidR="005D524C">
        <w:rPr>
          <w:rFonts w:ascii="Times New Roman" w:hAnsi="Times New Roman" w:cs="Times New Roman"/>
          <w:sz w:val="20"/>
          <w:szCs w:val="20"/>
        </w:rPr>
        <w:t xml:space="preserve"> I risultati possono essere ben visibili costruendo</w:t>
      </w:r>
      <w:r w:rsidR="00CE66EB">
        <w:rPr>
          <w:rFonts w:ascii="Times New Roman" w:hAnsi="Times New Roman" w:cs="Times New Roman"/>
          <w:sz w:val="20"/>
          <w:szCs w:val="20"/>
        </w:rPr>
        <w:t xml:space="preserve"> del</w:t>
      </w:r>
      <w:r w:rsidR="005D524C">
        <w:rPr>
          <w:rFonts w:ascii="Times New Roman" w:hAnsi="Times New Roman" w:cs="Times New Roman"/>
          <w:sz w:val="20"/>
          <w:szCs w:val="20"/>
        </w:rPr>
        <w:t>le cumulative</w:t>
      </w:r>
      <w:r w:rsidR="00CE66EB">
        <w:rPr>
          <w:rFonts w:ascii="Times New Roman" w:hAnsi="Times New Roman" w:cs="Times New Roman"/>
          <w:sz w:val="20"/>
          <w:szCs w:val="20"/>
        </w:rPr>
        <w:t xml:space="preserve"> dei diversi cluster</w:t>
      </w:r>
      <w:r w:rsidR="005D524C">
        <w:rPr>
          <w:rFonts w:ascii="Times New Roman" w:hAnsi="Times New Roman" w:cs="Times New Roman"/>
          <w:sz w:val="20"/>
          <w:szCs w:val="20"/>
        </w:rPr>
        <w:t>.</w:t>
      </w:r>
    </w:p>
    <w:p w14:paraId="3E1262AC" w14:textId="04B35F21" w:rsidR="00AD7399" w:rsidRPr="00437805" w:rsidRDefault="004E5802" w:rsidP="009C1FCE">
      <w:pPr>
        <w:pStyle w:val="Corpotesto-Poppins8"/>
        <w:spacing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58752" behindDoc="0" locked="1" layoutInCell="1" allowOverlap="1" wp14:anchorId="1DD3148C" wp14:editId="0667D852">
            <wp:simplePos x="0" y="0"/>
            <wp:positionH relativeFrom="column">
              <wp:posOffset>-193040</wp:posOffset>
            </wp:positionH>
            <wp:positionV relativeFrom="paragraph">
              <wp:posOffset>64135</wp:posOffset>
            </wp:positionV>
            <wp:extent cx="2124075" cy="1190625"/>
            <wp:effectExtent l="0" t="0" r="9525" b="9525"/>
            <wp:wrapNone/>
            <wp:docPr id="69" name="Immagine 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24075" cy="11906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ABD1203" w14:textId="0772CC6B" w:rsidR="00CE53B7" w:rsidRDefault="004E5802" w:rsidP="009C1FCE">
      <w:pPr>
        <w:pStyle w:val="Corpotesto-Poppins8"/>
        <w:spacing w:line="240" w:lineRule="auto"/>
        <w:rPr>
          <w:rFonts w:ascii="TimesNewRomanPSMT" w:hAnsi="TimesNewRomanPSMT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59776" behindDoc="0" locked="1" layoutInCell="1" allowOverlap="1" wp14:anchorId="592664C3" wp14:editId="13A414DF">
            <wp:simplePos x="0" y="0"/>
            <wp:positionH relativeFrom="margin">
              <wp:align>right</wp:align>
            </wp:positionH>
            <wp:positionV relativeFrom="paragraph">
              <wp:posOffset>-139065</wp:posOffset>
            </wp:positionV>
            <wp:extent cx="1695450" cy="1257300"/>
            <wp:effectExtent l="0" t="0" r="0" b="0"/>
            <wp:wrapNone/>
            <wp:docPr id="62" name="Immagine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95450" cy="12573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4F060F0" w14:textId="746B8C5F" w:rsidR="00CE53B7" w:rsidRDefault="00CE53B7" w:rsidP="009C1FCE">
      <w:pPr>
        <w:pStyle w:val="Corpotesto-Poppins8"/>
        <w:spacing w:line="240" w:lineRule="auto"/>
        <w:rPr>
          <w:rFonts w:ascii="TimesNewRomanPSMT" w:hAnsi="TimesNewRomanPSMT"/>
          <w:sz w:val="20"/>
          <w:szCs w:val="20"/>
        </w:rPr>
      </w:pPr>
    </w:p>
    <w:p w14:paraId="05E92300" w14:textId="108CB9F2" w:rsidR="00CE53B7" w:rsidRDefault="00CE53B7" w:rsidP="009C1FCE">
      <w:pPr>
        <w:pStyle w:val="Corpotesto-Poppins8"/>
        <w:spacing w:line="240" w:lineRule="auto"/>
        <w:rPr>
          <w:rFonts w:ascii="TimesNewRomanPSMT" w:hAnsi="TimesNewRomanPSMT"/>
          <w:sz w:val="20"/>
          <w:szCs w:val="20"/>
        </w:rPr>
      </w:pPr>
    </w:p>
    <w:p w14:paraId="2EC797CC" w14:textId="3CADE86D" w:rsidR="00CE53B7" w:rsidRDefault="00CE53B7" w:rsidP="009C1FCE">
      <w:pPr>
        <w:pStyle w:val="Corpotesto-Poppins8"/>
        <w:spacing w:line="240" w:lineRule="auto"/>
        <w:rPr>
          <w:rFonts w:ascii="TimesNewRomanPSMT" w:hAnsi="TimesNewRomanPSMT"/>
          <w:sz w:val="20"/>
          <w:szCs w:val="20"/>
        </w:rPr>
      </w:pPr>
    </w:p>
    <w:p w14:paraId="2A854464" w14:textId="49A9BAB1" w:rsidR="00CE53B7" w:rsidRDefault="00CE53B7" w:rsidP="009C1FCE">
      <w:pPr>
        <w:pStyle w:val="Corpotesto-Poppins8"/>
        <w:spacing w:line="240" w:lineRule="auto"/>
        <w:rPr>
          <w:rFonts w:ascii="TimesNewRomanPSMT" w:hAnsi="TimesNewRomanPSMT"/>
          <w:sz w:val="20"/>
          <w:szCs w:val="20"/>
        </w:rPr>
      </w:pPr>
    </w:p>
    <w:p w14:paraId="1429EF11" w14:textId="46614002" w:rsidR="00CE53B7" w:rsidRDefault="00CE53B7" w:rsidP="009C1FCE">
      <w:pPr>
        <w:pStyle w:val="Corpotesto-Poppins8"/>
        <w:spacing w:line="240" w:lineRule="auto"/>
        <w:rPr>
          <w:rFonts w:ascii="TimesNewRomanPSMT" w:hAnsi="TimesNewRomanPSMT"/>
          <w:sz w:val="20"/>
          <w:szCs w:val="20"/>
        </w:rPr>
      </w:pPr>
    </w:p>
    <w:p w14:paraId="525A54F2" w14:textId="550132F8" w:rsidR="00CE53B7" w:rsidRPr="00D8441F" w:rsidRDefault="00CE53B7" w:rsidP="009C1FCE">
      <w:pPr>
        <w:pStyle w:val="Corpotesto-Poppins8"/>
        <w:spacing w:line="240" w:lineRule="auto"/>
        <w:rPr>
          <w:rFonts w:ascii="TimesNewRomanPSMT" w:hAnsi="TimesNewRomanPSMT"/>
          <w:sz w:val="20"/>
          <w:szCs w:val="20"/>
        </w:rPr>
      </w:pPr>
    </w:p>
    <w:p w14:paraId="7E5191BD" w14:textId="2A0D2FA8" w:rsidR="00CE53B7" w:rsidRDefault="006C328E" w:rsidP="00E051D5">
      <w:pPr>
        <w:pStyle w:val="Corpotesto-Poppins8"/>
        <w:spacing w:line="240" w:lineRule="auto"/>
        <w:rPr>
          <w:rFonts w:ascii="TimesNewRomanPSMT" w:hAnsi="TimesNewRomanPSMT"/>
          <w:i/>
          <w:iCs/>
        </w:rPr>
      </w:pPr>
      <w:r>
        <w:rPr>
          <w:rFonts w:ascii="Times New Roman" w:hAnsi="Times New Roman" w:cs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0D8DB845" wp14:editId="707FB693">
                <wp:simplePos x="0" y="0"/>
                <wp:positionH relativeFrom="column">
                  <wp:posOffset>-78740</wp:posOffset>
                </wp:positionH>
                <wp:positionV relativeFrom="paragraph">
                  <wp:posOffset>77470</wp:posOffset>
                </wp:positionV>
                <wp:extent cx="1206000" cy="741600"/>
                <wp:effectExtent l="0" t="0" r="0" b="1905"/>
                <wp:wrapSquare wrapText="bothSides"/>
                <wp:docPr id="10" name="Casella di testo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06000" cy="7416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8E77E37" w14:textId="7517C600" w:rsidR="008466AC" w:rsidRPr="006C328E" w:rsidRDefault="008466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6C328E">
                              <w:rPr>
                                <w:rFonts w:ascii="TimesNewRomanPSMT" w:hAnsi="TimesNewRomanPSMT"/>
                                <w:i/>
                                <w:iCs/>
                                <w:sz w:val="18"/>
                                <w:szCs w:val="18"/>
                              </w:rPr>
                              <w:t>Grafico 4: Cumulativa dell’utilizzazione, mese di aprile (dati trifase)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8DB845" id="Casella di testo 10" o:spid="_x0000_s1036" type="#_x0000_t202" style="position:absolute;margin-left:-6.2pt;margin-top:6.1pt;width:94.95pt;height:58.4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" fillcolor="white [3201]" stroked="f" strokeweight="1pt">
                <v:textbox>
                  <w:txbxContent>
                    <w:p w14:paraId="18E77E37" w14:textId="7517C600" w:rsidR="008466AC" w:rsidRPr="006C328E" w:rsidRDefault="008466AC">
                      <w:pPr>
                        <w:rPr>
                          <w:sz w:val="18"/>
                          <w:szCs w:val="18"/>
                        </w:rPr>
                      </w:pPr>
                      <w:r w:rsidRPr="006C328E">
                        <w:rPr>
                          <w:rFonts w:ascii="TimesNewRomanPSMT" w:hAnsi="TimesNewRomanPSMT"/>
                          <w:i/>
                          <w:iCs/>
                          <w:sz w:val="18"/>
                          <w:szCs w:val="18"/>
                        </w:rPr>
                        <w:t>Grafico 4: Cumulativa dell’utilizzazione, mese di aprile (dati trifase)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4B5434">
        <w:rPr>
          <w:rFonts w:ascii="Times New Roman" w:hAnsi="Times New Roman" w:cs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4F238684" wp14:editId="29DBD2CF">
                <wp:simplePos x="0" y="0"/>
                <wp:positionH relativeFrom="margin">
                  <wp:align>right</wp:align>
                </wp:positionH>
                <wp:positionV relativeFrom="paragraph">
                  <wp:posOffset>86995</wp:posOffset>
                </wp:positionV>
                <wp:extent cx="1543050" cy="695325"/>
                <wp:effectExtent l="0" t="0" r="19050" b="28575"/>
                <wp:wrapNone/>
                <wp:docPr id="11" name="Casella di testo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43050" cy="695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0E723DA5" w14:textId="0101FEF2" w:rsidR="008466AC" w:rsidRPr="006C328E" w:rsidRDefault="008466AC" w:rsidP="008466AC">
                            <w:pPr>
                              <w:pStyle w:val="Corpotesto-Poppins8"/>
                              <w:spacing w:line="240" w:lineRule="auto"/>
                              <w:rPr>
                                <w:rFonts w:ascii="TimesNewRomanPSMT" w:hAnsi="TimesNewRomanPSMT"/>
                                <w:i/>
                                <w:iCs/>
                                <w:sz w:val="18"/>
                                <w:szCs w:val="18"/>
                              </w:rPr>
                            </w:pPr>
                            <w:r w:rsidRPr="006C328E">
                              <w:rPr>
                                <w:rFonts w:ascii="TimesNewRomanPSMT" w:hAnsi="TimesNewRomanPSMT"/>
                                <w:i/>
                                <w:iCs/>
                                <w:sz w:val="18"/>
                                <w:szCs w:val="18"/>
                              </w:rPr>
                              <w:t>Grafico 5</w:t>
                            </w:r>
                            <w:del w:id="0" w:author=" " w:date="2022-03-14T11:24:00Z">
                              <w:r w:rsidRPr="006C328E" w:rsidDel="00485CD9">
                                <w:rPr>
                                  <w:rFonts w:ascii="TimesNewRomanPSMT" w:hAnsi="TimesNewRomanPSMT"/>
                                  <w:i/>
                                  <w:iCs/>
                                  <w:sz w:val="18"/>
                                  <w:szCs w:val="18"/>
                                </w:rPr>
                                <w:delText>4</w:delText>
                              </w:r>
                            </w:del>
                            <w:r w:rsidRPr="006C328E">
                              <w:rPr>
                                <w:rFonts w:ascii="TimesNewRomanPSMT" w:hAnsi="TimesNewRomanPSMT"/>
                                <w:i/>
                                <w:iCs/>
                                <w:sz w:val="18"/>
                                <w:szCs w:val="18"/>
                              </w:rPr>
                              <w:t>: Risultati del clustering bidimensionale sull’utilizzazione nel piano energia/potenza</w:t>
                            </w:r>
                          </w:p>
                          <w:p w14:paraId="5B13F50C" w14:textId="579F1EED" w:rsidR="008466AC" w:rsidRPr="008466AC" w:rsidRDefault="008466AC" w:rsidP="008466AC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238684" id="Casella di testo 11" o:spid="_x0000_s1037" type="#_x0000_t202" style="position:absolute;margin-left:70.3pt;margin-top:6.85pt;width:121.5pt;height:54.75pt;z-index:2516720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" fillcolor="white [3201]" strokecolor="white [3212]" strokeweight=".5pt">
                <v:textbox>
                  <w:txbxContent>
                    <w:p w14:paraId="0E723DA5" w14:textId="0101FEF2" w:rsidR="008466AC" w:rsidRPr="006C328E" w:rsidRDefault="008466AC" w:rsidP="008466AC">
                      <w:pPr>
                        <w:pStyle w:val="Corpotesto-Poppins8"/>
                        <w:spacing w:line="240" w:lineRule="auto"/>
                        <w:rPr>
                          <w:rFonts w:ascii="TimesNewRomanPSMT" w:hAnsi="TimesNewRomanPSMT"/>
                          <w:i/>
                          <w:iCs/>
                          <w:sz w:val="18"/>
                          <w:szCs w:val="18"/>
                        </w:rPr>
                      </w:pPr>
                      <w:r w:rsidRPr="006C328E">
                        <w:rPr>
                          <w:rFonts w:ascii="TimesNewRomanPSMT" w:hAnsi="TimesNewRomanPSMT"/>
                          <w:i/>
                          <w:iCs/>
                          <w:sz w:val="18"/>
                          <w:szCs w:val="18"/>
                        </w:rPr>
                        <w:t>Grafico 5</w:t>
                      </w:r>
                      <w:del w:id="1" w:author=" " w:date="2022-03-14T11:24:00Z">
                        <w:r w:rsidRPr="006C328E" w:rsidDel="00485CD9">
                          <w:rPr>
                            <w:rFonts w:ascii="TimesNewRomanPSMT" w:hAnsi="TimesNewRomanPSMT"/>
                            <w:i/>
                            <w:iCs/>
                            <w:sz w:val="18"/>
                            <w:szCs w:val="18"/>
                          </w:rPr>
                          <w:delText>4</w:delText>
                        </w:r>
                      </w:del>
                      <w:r w:rsidRPr="006C328E">
                        <w:rPr>
                          <w:rFonts w:ascii="TimesNewRomanPSMT" w:hAnsi="TimesNewRomanPSMT"/>
                          <w:i/>
                          <w:iCs/>
                          <w:sz w:val="18"/>
                          <w:szCs w:val="18"/>
                        </w:rPr>
                        <w:t>: Risultati del clustering bidimensionale sull’utilizzazione nel piano energia/potenza</w:t>
                      </w:r>
                    </w:p>
                    <w:p w14:paraId="5B13F50C" w14:textId="579F1EED" w:rsidR="008466AC" w:rsidRPr="008466AC" w:rsidRDefault="008466AC" w:rsidP="008466AC">
                      <w:pPr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48DF9BD" w14:textId="3E049201" w:rsidR="009B18F6" w:rsidRDefault="009B18F6" w:rsidP="00E051D5">
      <w:pPr>
        <w:pStyle w:val="Corpotesto-Poppins8"/>
        <w:spacing w:line="240" w:lineRule="auto"/>
        <w:rPr>
          <w:rFonts w:ascii="TimesNewRomanPSMT" w:hAnsi="TimesNewRomanPSMT"/>
          <w:i/>
          <w:iCs/>
        </w:rPr>
      </w:pPr>
    </w:p>
    <w:p w14:paraId="392DF647" w14:textId="4404474A" w:rsidR="009B18F6" w:rsidRDefault="009B18F6" w:rsidP="00E051D5">
      <w:pPr>
        <w:pStyle w:val="Corpotesto-Poppins8"/>
        <w:spacing w:line="240" w:lineRule="auto"/>
        <w:rPr>
          <w:rFonts w:ascii="TimesNewRomanPSMT" w:hAnsi="TimesNewRomanPSMT"/>
          <w:i/>
          <w:iCs/>
        </w:rPr>
      </w:pPr>
    </w:p>
    <w:p w14:paraId="15C90687" w14:textId="574AE095" w:rsidR="00485CD9" w:rsidRPr="009B18F6" w:rsidRDefault="00485CD9" w:rsidP="00485CD9">
      <w:pPr>
        <w:pStyle w:val="Corpotesto-Poppins8"/>
        <w:spacing w:line="240" w:lineRule="auto"/>
        <w:rPr>
          <w:ins w:id="2" w:author=" " w:date="2022-03-14T11:23:00Z"/>
          <w:rFonts w:ascii="TimesNewRomanPSMT" w:hAnsi="TimesNewRomanPSMT"/>
          <w:i/>
          <w:iCs/>
        </w:rPr>
      </w:pPr>
    </w:p>
    <w:p w14:paraId="511689BC" w14:textId="42848C59" w:rsidR="00485CD9" w:rsidRDefault="00485CD9" w:rsidP="00E051D5">
      <w:pPr>
        <w:pStyle w:val="Corpotesto-Poppins8"/>
        <w:spacing w:line="240" w:lineRule="auto"/>
        <w:rPr>
          <w:rFonts w:ascii="TimesNewRomanPSMT" w:hAnsi="TimesNewRomanPSMT"/>
          <w:i/>
          <w:iCs/>
        </w:rPr>
      </w:pPr>
    </w:p>
    <w:p w14:paraId="6D5CB181" w14:textId="49FDA1F2" w:rsidR="008466AC" w:rsidRPr="009B18F6" w:rsidDel="00943F59" w:rsidRDefault="008466AC" w:rsidP="00E051D5">
      <w:pPr>
        <w:pStyle w:val="Corpotesto-Poppins8"/>
        <w:spacing w:line="240" w:lineRule="auto"/>
        <w:rPr>
          <w:ins w:id="3" w:author=" " w:date="2022-03-14T11:23:00Z"/>
          <w:rFonts w:ascii="TimesNewRomanPSMT" w:hAnsi="TimesNewRomanPSMT"/>
          <w:i/>
          <w:iCs/>
        </w:rPr>
      </w:pPr>
    </w:p>
    <w:p w14:paraId="46212652" w14:textId="77777777" w:rsidR="006C328E" w:rsidRDefault="006C328E" w:rsidP="004B5434">
      <w:pPr>
        <w:pStyle w:val="Corpotesto-Poppins8"/>
        <w:spacing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0319FBDC" w14:textId="09315F49" w:rsidR="009E294E" w:rsidRPr="004B5434" w:rsidRDefault="00C53879" w:rsidP="004B5434">
      <w:pPr>
        <w:pStyle w:val="Corpotesto-Poppins8"/>
        <w:spacing w:line="240" w:lineRule="auto"/>
        <w:jc w:val="center"/>
        <w:rPr>
          <w:rFonts w:ascii="TimesNewRomanPSMT" w:hAnsi="TimesNewRomanPSMT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V. </w:t>
      </w:r>
      <w:r w:rsidR="009E294E">
        <w:rPr>
          <w:rFonts w:ascii="Times New Roman" w:hAnsi="Times New Roman" w:cs="Times New Roman"/>
          <w:sz w:val="20"/>
          <w:szCs w:val="20"/>
        </w:rPr>
        <w:t>C</w:t>
      </w:r>
      <w:r w:rsidR="009E294E" w:rsidRPr="009E294E">
        <w:rPr>
          <w:rFonts w:ascii="Times New Roman" w:hAnsi="Times New Roman" w:cs="Times New Roman"/>
        </w:rPr>
        <w:t>ONCLUSIONI E OBIETTIVI FUTURI</w:t>
      </w:r>
    </w:p>
    <w:p w14:paraId="0C53BE29" w14:textId="7F3F3646" w:rsidR="00793889" w:rsidRDefault="00793889" w:rsidP="00C53879">
      <w:pPr>
        <w:pStyle w:val="Corpotesto-Poppins8"/>
        <w:spacing w:line="240" w:lineRule="auto"/>
        <w:jc w:val="center"/>
        <w:rPr>
          <w:rFonts w:ascii="Times New Roman" w:hAnsi="Times New Roman" w:cs="Times New Roman"/>
        </w:rPr>
      </w:pPr>
    </w:p>
    <w:p w14:paraId="5000DB11" w14:textId="37377370" w:rsidR="00267139" w:rsidRDefault="00E2655E" w:rsidP="00A46959">
      <w:pPr>
        <w:pStyle w:val="Corpotesto-Poppins8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657EB">
        <w:rPr>
          <w:rFonts w:ascii="Times New Roman" w:hAnsi="Times New Roman" w:cs="Times New Roman"/>
          <w:sz w:val="20"/>
          <w:szCs w:val="20"/>
        </w:rPr>
        <w:t>Questo l</w:t>
      </w:r>
      <w:r w:rsidR="001A4900">
        <w:rPr>
          <w:rFonts w:ascii="Times New Roman" w:hAnsi="Times New Roman" w:cs="Times New Roman"/>
          <w:sz w:val="20"/>
          <w:szCs w:val="20"/>
        </w:rPr>
        <w:t>avoro</w:t>
      </w:r>
      <w:r w:rsidRPr="004657EB">
        <w:rPr>
          <w:rFonts w:ascii="Times New Roman" w:hAnsi="Times New Roman" w:cs="Times New Roman"/>
          <w:sz w:val="20"/>
          <w:szCs w:val="20"/>
        </w:rPr>
        <w:t xml:space="preserve"> è stato redatto con l</w:t>
      </w:r>
      <w:r w:rsidR="00653EE1">
        <w:rPr>
          <w:rFonts w:ascii="Times New Roman" w:hAnsi="Times New Roman" w:cs="Times New Roman"/>
          <w:sz w:val="20"/>
          <w:szCs w:val="20"/>
        </w:rPr>
        <w:t>o scopo</w:t>
      </w:r>
      <w:r w:rsidRPr="004657EB">
        <w:rPr>
          <w:rFonts w:ascii="Times New Roman" w:hAnsi="Times New Roman" w:cs="Times New Roman"/>
          <w:sz w:val="20"/>
          <w:szCs w:val="20"/>
        </w:rPr>
        <w:t xml:space="preserve"> di apportare un contributo allo sviluppo delle reti di distribuzione</w:t>
      </w:r>
      <w:r w:rsidR="008831CF">
        <w:rPr>
          <w:rFonts w:ascii="Times New Roman" w:hAnsi="Times New Roman" w:cs="Times New Roman"/>
          <w:sz w:val="20"/>
          <w:szCs w:val="20"/>
        </w:rPr>
        <w:t xml:space="preserve">; infatti, capire l’importanza del corretto dispiegamento degli smart </w:t>
      </w:r>
      <w:proofErr w:type="spellStart"/>
      <w:r w:rsidR="008831CF">
        <w:rPr>
          <w:rFonts w:ascii="Times New Roman" w:hAnsi="Times New Roman" w:cs="Times New Roman"/>
          <w:sz w:val="20"/>
          <w:szCs w:val="20"/>
        </w:rPr>
        <w:t>meter</w:t>
      </w:r>
      <w:proofErr w:type="spellEnd"/>
      <w:r w:rsidR="00CF7CFB">
        <w:rPr>
          <w:rFonts w:ascii="Times New Roman" w:hAnsi="Times New Roman" w:cs="Times New Roman"/>
          <w:sz w:val="20"/>
          <w:szCs w:val="20"/>
        </w:rPr>
        <w:t xml:space="preserve"> 2G sulla rete elettrica porta ad un alto</w:t>
      </w:r>
      <w:r w:rsidR="00F91DDB">
        <w:rPr>
          <w:rFonts w:ascii="Times New Roman" w:hAnsi="Times New Roman" w:cs="Times New Roman"/>
          <w:sz w:val="20"/>
          <w:szCs w:val="20"/>
        </w:rPr>
        <w:t xml:space="preserve"> numero di dati utili.</w:t>
      </w:r>
      <w:r w:rsidR="00AD7B3B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1E2EEE03" w14:textId="615DBB64" w:rsidR="00267139" w:rsidRDefault="00AD7B3B" w:rsidP="00A46959">
      <w:pPr>
        <w:pStyle w:val="Corpotesto-Poppins8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I benefici portati da questa analisi sono molteplici</w:t>
      </w:r>
      <w:r w:rsidR="00CC06F2">
        <w:rPr>
          <w:rFonts w:ascii="Times New Roman" w:hAnsi="Times New Roman" w:cs="Times New Roman"/>
          <w:sz w:val="20"/>
          <w:szCs w:val="20"/>
        </w:rPr>
        <w:t>; conoscere</w:t>
      </w:r>
      <w:r w:rsidR="00275423">
        <w:rPr>
          <w:rFonts w:ascii="Times New Roman" w:hAnsi="Times New Roman" w:cs="Times New Roman"/>
          <w:sz w:val="20"/>
          <w:szCs w:val="20"/>
        </w:rPr>
        <w:t xml:space="preserve"> le caratteristiche principali</w:t>
      </w:r>
      <w:r w:rsidR="00CC06F2">
        <w:rPr>
          <w:rFonts w:ascii="Times New Roman" w:hAnsi="Times New Roman" w:cs="Times New Roman"/>
          <w:sz w:val="20"/>
          <w:szCs w:val="20"/>
        </w:rPr>
        <w:t xml:space="preserve"> </w:t>
      </w:r>
      <w:r w:rsidR="00275423">
        <w:rPr>
          <w:rFonts w:ascii="Times New Roman" w:hAnsi="Times New Roman" w:cs="Times New Roman"/>
          <w:sz w:val="20"/>
          <w:szCs w:val="20"/>
        </w:rPr>
        <w:t>de</w:t>
      </w:r>
      <w:r w:rsidR="006C2504">
        <w:rPr>
          <w:rFonts w:ascii="Times New Roman" w:hAnsi="Times New Roman" w:cs="Times New Roman"/>
          <w:sz w:val="20"/>
          <w:szCs w:val="20"/>
        </w:rPr>
        <w:t xml:space="preserve">i profili di carico delle micro-classi di clienti </w:t>
      </w:r>
      <w:r w:rsidR="00275423">
        <w:rPr>
          <w:rFonts w:ascii="Times New Roman" w:hAnsi="Times New Roman" w:cs="Times New Roman"/>
          <w:sz w:val="20"/>
          <w:szCs w:val="20"/>
        </w:rPr>
        <w:t xml:space="preserve">porta a </w:t>
      </w:r>
      <w:r w:rsidR="003C51A1">
        <w:rPr>
          <w:rFonts w:ascii="Times New Roman" w:hAnsi="Times New Roman" w:cs="Times New Roman"/>
          <w:sz w:val="20"/>
          <w:szCs w:val="20"/>
        </w:rPr>
        <w:t>un</w:t>
      </w:r>
      <w:r w:rsidR="00267139">
        <w:rPr>
          <w:rFonts w:ascii="Times New Roman" w:hAnsi="Times New Roman" w:cs="Times New Roman"/>
          <w:sz w:val="20"/>
          <w:szCs w:val="20"/>
        </w:rPr>
        <w:t>a</w:t>
      </w:r>
      <w:r w:rsidR="003C51A1">
        <w:rPr>
          <w:rFonts w:ascii="Times New Roman" w:hAnsi="Times New Roman" w:cs="Times New Roman"/>
          <w:sz w:val="20"/>
          <w:szCs w:val="20"/>
        </w:rPr>
        <w:t xml:space="preserve"> miglior</w:t>
      </w:r>
      <w:r w:rsidR="00267139">
        <w:rPr>
          <w:rFonts w:ascii="Times New Roman" w:hAnsi="Times New Roman" w:cs="Times New Roman"/>
          <w:sz w:val="20"/>
          <w:szCs w:val="20"/>
        </w:rPr>
        <w:t>e</w:t>
      </w:r>
      <w:r w:rsidR="003C51A1">
        <w:rPr>
          <w:rFonts w:ascii="Times New Roman" w:hAnsi="Times New Roman" w:cs="Times New Roman"/>
          <w:sz w:val="20"/>
          <w:szCs w:val="20"/>
        </w:rPr>
        <w:t xml:space="preserve"> </w:t>
      </w:r>
      <w:r w:rsidR="00267139">
        <w:rPr>
          <w:rFonts w:ascii="Times New Roman" w:hAnsi="Times New Roman" w:cs="Times New Roman"/>
          <w:sz w:val="20"/>
          <w:szCs w:val="20"/>
        </w:rPr>
        <w:t xml:space="preserve">consapevolezza sul </w:t>
      </w:r>
      <w:r w:rsidR="003C51A1">
        <w:rPr>
          <w:rFonts w:ascii="Times New Roman" w:hAnsi="Times New Roman" w:cs="Times New Roman"/>
          <w:sz w:val="20"/>
          <w:szCs w:val="20"/>
        </w:rPr>
        <w:t xml:space="preserve">consumo da parte </w:t>
      </w:r>
      <w:r w:rsidR="00235EEA">
        <w:rPr>
          <w:rFonts w:ascii="Times New Roman" w:hAnsi="Times New Roman" w:cs="Times New Roman"/>
          <w:sz w:val="20"/>
          <w:szCs w:val="20"/>
        </w:rPr>
        <w:t>dell’ente</w:t>
      </w:r>
      <w:r w:rsidR="003C51A1">
        <w:rPr>
          <w:rFonts w:ascii="Times New Roman" w:hAnsi="Times New Roman" w:cs="Times New Roman"/>
          <w:sz w:val="20"/>
          <w:szCs w:val="20"/>
        </w:rPr>
        <w:t xml:space="preserve"> di distribuzione, che</w:t>
      </w:r>
      <w:r w:rsidR="00203855">
        <w:rPr>
          <w:rFonts w:ascii="Times New Roman" w:hAnsi="Times New Roman" w:cs="Times New Roman"/>
          <w:sz w:val="20"/>
          <w:szCs w:val="20"/>
        </w:rPr>
        <w:t>, ad esempio,</w:t>
      </w:r>
      <w:r w:rsidR="003C51A1">
        <w:rPr>
          <w:rFonts w:ascii="Times New Roman" w:hAnsi="Times New Roman" w:cs="Times New Roman"/>
          <w:sz w:val="20"/>
          <w:szCs w:val="20"/>
        </w:rPr>
        <w:t xml:space="preserve"> può gestire al meglio la </w:t>
      </w:r>
      <w:r w:rsidR="00C06DE2">
        <w:rPr>
          <w:rFonts w:ascii="Times New Roman" w:hAnsi="Times New Roman" w:cs="Times New Roman"/>
          <w:sz w:val="20"/>
          <w:szCs w:val="20"/>
        </w:rPr>
        <w:t>flessibilità</w:t>
      </w:r>
      <w:r w:rsidR="005A57B2">
        <w:rPr>
          <w:rFonts w:ascii="Times New Roman" w:hAnsi="Times New Roman" w:cs="Times New Roman"/>
          <w:sz w:val="20"/>
          <w:szCs w:val="20"/>
        </w:rPr>
        <w:t>.</w:t>
      </w:r>
      <w:r w:rsidR="00C06DE2">
        <w:rPr>
          <w:rFonts w:ascii="Times New Roman" w:hAnsi="Times New Roman" w:cs="Times New Roman"/>
          <w:sz w:val="20"/>
          <w:szCs w:val="20"/>
        </w:rPr>
        <w:t xml:space="preserve"> </w:t>
      </w:r>
      <w:r w:rsidR="001179B3">
        <w:rPr>
          <w:rFonts w:ascii="Times New Roman" w:hAnsi="Times New Roman" w:cs="Times New Roman"/>
          <w:sz w:val="20"/>
          <w:szCs w:val="20"/>
        </w:rPr>
        <w:t>I</w:t>
      </w:r>
      <w:r w:rsidR="00C06DE2">
        <w:rPr>
          <w:rFonts w:ascii="Times New Roman" w:hAnsi="Times New Roman" w:cs="Times New Roman"/>
          <w:sz w:val="20"/>
          <w:szCs w:val="20"/>
        </w:rPr>
        <w:t xml:space="preserve">noltre, </w:t>
      </w:r>
      <w:r w:rsidR="005A57B2">
        <w:rPr>
          <w:rFonts w:ascii="Times New Roman" w:hAnsi="Times New Roman" w:cs="Times New Roman"/>
          <w:sz w:val="20"/>
          <w:szCs w:val="20"/>
        </w:rPr>
        <w:t>una miglior comprensione delle caratteristiche del cliente</w:t>
      </w:r>
      <w:r w:rsidR="006731D9">
        <w:rPr>
          <w:rFonts w:ascii="Times New Roman" w:hAnsi="Times New Roman" w:cs="Times New Roman"/>
          <w:sz w:val="20"/>
          <w:szCs w:val="20"/>
        </w:rPr>
        <w:t>, data</w:t>
      </w:r>
      <w:r w:rsidR="00BB6F59">
        <w:rPr>
          <w:rFonts w:ascii="Times New Roman" w:hAnsi="Times New Roman" w:cs="Times New Roman"/>
          <w:sz w:val="20"/>
          <w:szCs w:val="20"/>
        </w:rPr>
        <w:t xml:space="preserve"> dalla </w:t>
      </w:r>
      <w:r w:rsidR="003554EE">
        <w:rPr>
          <w:rFonts w:ascii="Times New Roman" w:hAnsi="Times New Roman" w:cs="Times New Roman"/>
          <w:sz w:val="20"/>
          <w:szCs w:val="20"/>
        </w:rPr>
        <w:t>sud</w:t>
      </w:r>
      <w:r w:rsidR="00BB6F59">
        <w:rPr>
          <w:rFonts w:ascii="Times New Roman" w:hAnsi="Times New Roman" w:cs="Times New Roman"/>
          <w:sz w:val="20"/>
          <w:szCs w:val="20"/>
        </w:rPr>
        <w:t xml:space="preserve">divisione in classi, </w:t>
      </w:r>
      <w:r w:rsidR="0030020B">
        <w:rPr>
          <w:rFonts w:ascii="Times New Roman" w:hAnsi="Times New Roman" w:cs="Times New Roman"/>
          <w:sz w:val="20"/>
          <w:szCs w:val="20"/>
        </w:rPr>
        <w:t xml:space="preserve">permetterà di stabilire un’offerta tariffaria su misura </w:t>
      </w:r>
      <w:r w:rsidR="00EA2472">
        <w:rPr>
          <w:rFonts w:ascii="Times New Roman" w:hAnsi="Times New Roman" w:cs="Times New Roman"/>
          <w:sz w:val="20"/>
          <w:szCs w:val="20"/>
        </w:rPr>
        <w:t>che possa aiutare i consumatori nel risparmio dei consumi</w:t>
      </w:r>
      <w:r w:rsidR="007D7956">
        <w:rPr>
          <w:rFonts w:ascii="Times New Roman" w:hAnsi="Times New Roman" w:cs="Times New Roman"/>
          <w:sz w:val="20"/>
          <w:szCs w:val="20"/>
        </w:rPr>
        <w:t>.</w:t>
      </w:r>
      <w:r w:rsidR="004F4B33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091E3210" w14:textId="5CB571CB" w:rsidR="00CE53B7" w:rsidRPr="004657EB" w:rsidRDefault="00E11B64" w:rsidP="00A46959">
      <w:pPr>
        <w:pStyle w:val="Corpotesto-Poppins8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Ulteriori s</w:t>
      </w:r>
      <w:r w:rsidR="00534665">
        <w:rPr>
          <w:rFonts w:ascii="Times New Roman" w:hAnsi="Times New Roman" w:cs="Times New Roman"/>
          <w:sz w:val="20"/>
          <w:szCs w:val="20"/>
        </w:rPr>
        <w:t xml:space="preserve">viluppi di questo studio possono </w:t>
      </w:r>
      <w:r w:rsidR="00F347E6">
        <w:rPr>
          <w:rFonts w:ascii="Times New Roman" w:hAnsi="Times New Roman" w:cs="Times New Roman"/>
          <w:sz w:val="20"/>
          <w:szCs w:val="20"/>
        </w:rPr>
        <w:t xml:space="preserve">portare al perfezionamento </w:t>
      </w:r>
      <w:r w:rsidR="00087DC2">
        <w:rPr>
          <w:rFonts w:ascii="Times New Roman" w:hAnsi="Times New Roman" w:cs="Times New Roman"/>
          <w:sz w:val="20"/>
          <w:szCs w:val="20"/>
        </w:rPr>
        <w:t>di alcune procedure sull’analisi dei dati</w:t>
      </w:r>
      <w:r w:rsidR="002A570C">
        <w:rPr>
          <w:rFonts w:ascii="Times New Roman" w:hAnsi="Times New Roman" w:cs="Times New Roman"/>
          <w:sz w:val="20"/>
          <w:szCs w:val="20"/>
        </w:rPr>
        <w:t xml:space="preserve">, essenziali </w:t>
      </w:r>
      <w:r w:rsidR="005A26D0">
        <w:rPr>
          <w:rFonts w:ascii="Times New Roman" w:hAnsi="Times New Roman" w:cs="Times New Roman"/>
          <w:sz w:val="20"/>
          <w:szCs w:val="20"/>
        </w:rPr>
        <w:t xml:space="preserve">per rispondere </w:t>
      </w:r>
      <w:r w:rsidR="00D2736A">
        <w:rPr>
          <w:rFonts w:ascii="Times New Roman" w:hAnsi="Times New Roman" w:cs="Times New Roman"/>
          <w:sz w:val="20"/>
          <w:szCs w:val="20"/>
        </w:rPr>
        <w:t>alle necessità di un sistema in continua evoluzione come quello elettrico</w:t>
      </w:r>
      <w:r w:rsidR="008621E2">
        <w:rPr>
          <w:rFonts w:ascii="Times New Roman" w:hAnsi="Times New Roman" w:cs="Times New Roman"/>
          <w:sz w:val="20"/>
          <w:szCs w:val="20"/>
        </w:rPr>
        <w:t xml:space="preserve">, </w:t>
      </w:r>
      <w:r w:rsidR="008819F3">
        <w:rPr>
          <w:rFonts w:ascii="Times New Roman" w:hAnsi="Times New Roman" w:cs="Times New Roman"/>
          <w:sz w:val="20"/>
          <w:szCs w:val="20"/>
        </w:rPr>
        <w:t>includendo</w:t>
      </w:r>
      <w:r w:rsidR="00112C6B">
        <w:rPr>
          <w:rFonts w:ascii="Times New Roman" w:hAnsi="Times New Roman" w:cs="Times New Roman"/>
          <w:sz w:val="20"/>
          <w:szCs w:val="20"/>
        </w:rPr>
        <w:t xml:space="preserve"> nello studio,</w:t>
      </w:r>
      <w:r w:rsidR="008819F3">
        <w:rPr>
          <w:rFonts w:ascii="Times New Roman" w:hAnsi="Times New Roman" w:cs="Times New Roman"/>
          <w:sz w:val="20"/>
          <w:szCs w:val="20"/>
        </w:rPr>
        <w:t xml:space="preserve"> ad esempio, carichi attivi</w:t>
      </w:r>
      <w:r w:rsidR="00FF4B61">
        <w:rPr>
          <w:rFonts w:ascii="Times New Roman" w:hAnsi="Times New Roman" w:cs="Times New Roman"/>
          <w:sz w:val="20"/>
          <w:szCs w:val="20"/>
        </w:rPr>
        <w:t xml:space="preserve"> </w:t>
      </w:r>
      <w:r w:rsidR="0004621F">
        <w:rPr>
          <w:rFonts w:ascii="Times New Roman" w:hAnsi="Times New Roman" w:cs="Times New Roman"/>
          <w:sz w:val="20"/>
          <w:szCs w:val="20"/>
        </w:rPr>
        <w:t xml:space="preserve">che stanno segnando la transizione energetica </w:t>
      </w:r>
      <w:r w:rsidR="006220F6">
        <w:rPr>
          <w:rFonts w:ascii="Times New Roman" w:hAnsi="Times New Roman" w:cs="Times New Roman"/>
          <w:sz w:val="20"/>
          <w:szCs w:val="20"/>
        </w:rPr>
        <w:t xml:space="preserve">permettendo </w:t>
      </w:r>
      <w:r w:rsidR="00267139">
        <w:rPr>
          <w:rFonts w:ascii="Times New Roman" w:hAnsi="Times New Roman" w:cs="Times New Roman"/>
          <w:sz w:val="20"/>
          <w:szCs w:val="20"/>
        </w:rPr>
        <w:t>una progressiva</w:t>
      </w:r>
      <w:r w:rsidR="006220F6">
        <w:rPr>
          <w:rFonts w:ascii="Times New Roman" w:hAnsi="Times New Roman" w:cs="Times New Roman"/>
          <w:sz w:val="20"/>
          <w:szCs w:val="20"/>
        </w:rPr>
        <w:t xml:space="preserve"> elettrificazione degli utenti finali.</w:t>
      </w:r>
      <w:r w:rsidR="008819F3">
        <w:rPr>
          <w:rFonts w:ascii="Times New Roman" w:hAnsi="Times New Roman" w:cs="Times New Roman"/>
          <w:sz w:val="20"/>
          <w:szCs w:val="20"/>
        </w:rPr>
        <w:t xml:space="preserve"> </w:t>
      </w:r>
    </w:p>
    <w:sectPr w:rsidR="00CE53B7" w:rsidRPr="004657EB" w:rsidSect="00522A0E">
      <w:type w:val="continuous"/>
      <w:pgSz w:w="11900" w:h="16840"/>
      <w:pgMar w:top="1417" w:right="1134" w:bottom="1134" w:left="1134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535354" w14:textId="77777777" w:rsidR="00F62B38" w:rsidRDefault="00F62B38" w:rsidP="00F370D6">
      <w:r>
        <w:separator/>
      </w:r>
    </w:p>
  </w:endnote>
  <w:endnote w:type="continuationSeparator" w:id="0">
    <w:p w14:paraId="28240A4D" w14:textId="77777777" w:rsidR="00F62B38" w:rsidRDefault="00F62B38" w:rsidP="00F370D6">
      <w:r>
        <w:continuationSeparator/>
      </w:r>
    </w:p>
  </w:endnote>
  <w:endnote w:type="continuationNotice" w:id="1">
    <w:p w14:paraId="246570E5" w14:textId="77777777" w:rsidR="00F62B38" w:rsidRDefault="00F62B3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oppins">
    <w:charset w:val="00"/>
    <w:family w:val="auto"/>
    <w:pitch w:val="variable"/>
    <w:sig w:usb0="00008007" w:usb1="00000000" w:usb2="00000000" w:usb3="00000000" w:csb0="00000093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9C2FFB" w14:textId="77777777" w:rsidR="00F62B38" w:rsidRDefault="00F62B38" w:rsidP="00F370D6">
      <w:r>
        <w:separator/>
      </w:r>
    </w:p>
  </w:footnote>
  <w:footnote w:type="continuationSeparator" w:id="0">
    <w:p w14:paraId="3755B164" w14:textId="77777777" w:rsidR="00F62B38" w:rsidRDefault="00F62B38" w:rsidP="00F370D6">
      <w:r>
        <w:continuationSeparator/>
      </w:r>
    </w:p>
  </w:footnote>
  <w:footnote w:type="continuationNotice" w:id="1">
    <w:p w14:paraId="584298D0" w14:textId="77777777" w:rsidR="00F62B38" w:rsidRDefault="00F62B38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D25F3C"/>
    <w:multiLevelType w:val="hybridMultilevel"/>
    <w:tmpl w:val="A3E65AC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 ">
    <w15:presenceInfo w15:providerId="Windows Live" w15:userId="9e148d233d10f80b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69DA"/>
    <w:rsid w:val="00013E3C"/>
    <w:rsid w:val="00014D99"/>
    <w:rsid w:val="00026531"/>
    <w:rsid w:val="00035906"/>
    <w:rsid w:val="000370B0"/>
    <w:rsid w:val="00044C90"/>
    <w:rsid w:val="0004621F"/>
    <w:rsid w:val="00055E37"/>
    <w:rsid w:val="00060BDE"/>
    <w:rsid w:val="0006561A"/>
    <w:rsid w:val="00084E89"/>
    <w:rsid w:val="00085C19"/>
    <w:rsid w:val="00087DC2"/>
    <w:rsid w:val="00090AF9"/>
    <w:rsid w:val="00091470"/>
    <w:rsid w:val="000948DF"/>
    <w:rsid w:val="000A277F"/>
    <w:rsid w:val="000A2D12"/>
    <w:rsid w:val="000A560C"/>
    <w:rsid w:val="000B1E6E"/>
    <w:rsid w:val="000D43F5"/>
    <w:rsid w:val="000E66B2"/>
    <w:rsid w:val="000E7EDD"/>
    <w:rsid w:val="0010207F"/>
    <w:rsid w:val="00105794"/>
    <w:rsid w:val="0010621D"/>
    <w:rsid w:val="00111DE8"/>
    <w:rsid w:val="00111EF7"/>
    <w:rsid w:val="00112C6B"/>
    <w:rsid w:val="001179B3"/>
    <w:rsid w:val="00136EF6"/>
    <w:rsid w:val="00144139"/>
    <w:rsid w:val="00150D7F"/>
    <w:rsid w:val="0015609E"/>
    <w:rsid w:val="001603AB"/>
    <w:rsid w:val="0016117D"/>
    <w:rsid w:val="00161A9F"/>
    <w:rsid w:val="00163303"/>
    <w:rsid w:val="001672CC"/>
    <w:rsid w:val="001755FE"/>
    <w:rsid w:val="00196BCF"/>
    <w:rsid w:val="001A4900"/>
    <w:rsid w:val="001B340A"/>
    <w:rsid w:val="001C4C92"/>
    <w:rsid w:val="001D1507"/>
    <w:rsid w:val="001D31EC"/>
    <w:rsid w:val="001F1AB6"/>
    <w:rsid w:val="00200685"/>
    <w:rsid w:val="00203855"/>
    <w:rsid w:val="0021244F"/>
    <w:rsid w:val="002171D4"/>
    <w:rsid w:val="00223ECC"/>
    <w:rsid w:val="0023043C"/>
    <w:rsid w:val="00235EEA"/>
    <w:rsid w:val="002370FC"/>
    <w:rsid w:val="0023764D"/>
    <w:rsid w:val="00241D6C"/>
    <w:rsid w:val="00250A51"/>
    <w:rsid w:val="00265057"/>
    <w:rsid w:val="00267139"/>
    <w:rsid w:val="00275423"/>
    <w:rsid w:val="00284D5E"/>
    <w:rsid w:val="00287B43"/>
    <w:rsid w:val="0029132A"/>
    <w:rsid w:val="002944C8"/>
    <w:rsid w:val="002A570C"/>
    <w:rsid w:val="002A5C46"/>
    <w:rsid w:val="002B5FB8"/>
    <w:rsid w:val="002B7A5D"/>
    <w:rsid w:val="002C0998"/>
    <w:rsid w:val="002C10F8"/>
    <w:rsid w:val="002D256E"/>
    <w:rsid w:val="002D32A5"/>
    <w:rsid w:val="002D46AF"/>
    <w:rsid w:val="002D7745"/>
    <w:rsid w:val="002E4DDE"/>
    <w:rsid w:val="002E7FF4"/>
    <w:rsid w:val="0030020B"/>
    <w:rsid w:val="00322773"/>
    <w:rsid w:val="00330BBA"/>
    <w:rsid w:val="00332736"/>
    <w:rsid w:val="003364B9"/>
    <w:rsid w:val="003428D6"/>
    <w:rsid w:val="00347614"/>
    <w:rsid w:val="003501B3"/>
    <w:rsid w:val="00354C79"/>
    <w:rsid w:val="003554EE"/>
    <w:rsid w:val="00357790"/>
    <w:rsid w:val="003608DB"/>
    <w:rsid w:val="003701F1"/>
    <w:rsid w:val="003732CA"/>
    <w:rsid w:val="003844AC"/>
    <w:rsid w:val="00384AA6"/>
    <w:rsid w:val="003859AF"/>
    <w:rsid w:val="003975B4"/>
    <w:rsid w:val="003A1EED"/>
    <w:rsid w:val="003A6054"/>
    <w:rsid w:val="003A6837"/>
    <w:rsid w:val="003C0BBB"/>
    <w:rsid w:val="003C2527"/>
    <w:rsid w:val="003C51A1"/>
    <w:rsid w:val="003D6DCA"/>
    <w:rsid w:val="003D728A"/>
    <w:rsid w:val="003E0F0B"/>
    <w:rsid w:val="003E4E57"/>
    <w:rsid w:val="003E722E"/>
    <w:rsid w:val="003F0ECC"/>
    <w:rsid w:val="003F2F4F"/>
    <w:rsid w:val="00400CC8"/>
    <w:rsid w:val="0040430A"/>
    <w:rsid w:val="004108FE"/>
    <w:rsid w:val="00426BB8"/>
    <w:rsid w:val="00430EE5"/>
    <w:rsid w:val="00437805"/>
    <w:rsid w:val="00446951"/>
    <w:rsid w:val="00452F07"/>
    <w:rsid w:val="004578B7"/>
    <w:rsid w:val="004657EB"/>
    <w:rsid w:val="00465FC1"/>
    <w:rsid w:val="004737AA"/>
    <w:rsid w:val="00485CD9"/>
    <w:rsid w:val="004873BC"/>
    <w:rsid w:val="004915CC"/>
    <w:rsid w:val="004916DE"/>
    <w:rsid w:val="00493C1F"/>
    <w:rsid w:val="004A5F20"/>
    <w:rsid w:val="004B5434"/>
    <w:rsid w:val="004C282B"/>
    <w:rsid w:val="004C63F3"/>
    <w:rsid w:val="004D1C3F"/>
    <w:rsid w:val="004D3BA5"/>
    <w:rsid w:val="004E5802"/>
    <w:rsid w:val="004E6785"/>
    <w:rsid w:val="004F06B7"/>
    <w:rsid w:val="004F4B33"/>
    <w:rsid w:val="0050269B"/>
    <w:rsid w:val="00510C1B"/>
    <w:rsid w:val="00514142"/>
    <w:rsid w:val="00520A54"/>
    <w:rsid w:val="00522A0E"/>
    <w:rsid w:val="00524E33"/>
    <w:rsid w:val="00533823"/>
    <w:rsid w:val="00534665"/>
    <w:rsid w:val="00536E65"/>
    <w:rsid w:val="00554CB9"/>
    <w:rsid w:val="00556C7A"/>
    <w:rsid w:val="005834A0"/>
    <w:rsid w:val="005850AD"/>
    <w:rsid w:val="005867CE"/>
    <w:rsid w:val="00586A07"/>
    <w:rsid w:val="00587EA0"/>
    <w:rsid w:val="005A2197"/>
    <w:rsid w:val="005A26D0"/>
    <w:rsid w:val="005A5671"/>
    <w:rsid w:val="005A57B2"/>
    <w:rsid w:val="005B1F3C"/>
    <w:rsid w:val="005B32EF"/>
    <w:rsid w:val="005B3F69"/>
    <w:rsid w:val="005B4A29"/>
    <w:rsid w:val="005C2B67"/>
    <w:rsid w:val="005C3871"/>
    <w:rsid w:val="005C485A"/>
    <w:rsid w:val="005D524C"/>
    <w:rsid w:val="005D5BD8"/>
    <w:rsid w:val="005E4566"/>
    <w:rsid w:val="005E52DC"/>
    <w:rsid w:val="005F0841"/>
    <w:rsid w:val="005F0A32"/>
    <w:rsid w:val="005F24D4"/>
    <w:rsid w:val="006127CB"/>
    <w:rsid w:val="00616B53"/>
    <w:rsid w:val="00617AF2"/>
    <w:rsid w:val="006220F6"/>
    <w:rsid w:val="00622230"/>
    <w:rsid w:val="00625A3F"/>
    <w:rsid w:val="00632991"/>
    <w:rsid w:val="00637EBA"/>
    <w:rsid w:val="006400E8"/>
    <w:rsid w:val="00651949"/>
    <w:rsid w:val="00653EE1"/>
    <w:rsid w:val="00662A95"/>
    <w:rsid w:val="006672DF"/>
    <w:rsid w:val="006731D9"/>
    <w:rsid w:val="00674DB5"/>
    <w:rsid w:val="00676C29"/>
    <w:rsid w:val="00682A4D"/>
    <w:rsid w:val="00685A3C"/>
    <w:rsid w:val="00686628"/>
    <w:rsid w:val="00686BF4"/>
    <w:rsid w:val="00692897"/>
    <w:rsid w:val="006B15B3"/>
    <w:rsid w:val="006B5413"/>
    <w:rsid w:val="006C2504"/>
    <w:rsid w:val="006C328E"/>
    <w:rsid w:val="006C7C12"/>
    <w:rsid w:val="006D398F"/>
    <w:rsid w:val="006D7959"/>
    <w:rsid w:val="006E7BF3"/>
    <w:rsid w:val="006F0331"/>
    <w:rsid w:val="006F3793"/>
    <w:rsid w:val="00706898"/>
    <w:rsid w:val="007168C5"/>
    <w:rsid w:val="00716E72"/>
    <w:rsid w:val="00721717"/>
    <w:rsid w:val="00727A1C"/>
    <w:rsid w:val="0074070F"/>
    <w:rsid w:val="007446AC"/>
    <w:rsid w:val="007676E8"/>
    <w:rsid w:val="00773B68"/>
    <w:rsid w:val="007828F2"/>
    <w:rsid w:val="00793889"/>
    <w:rsid w:val="007938B2"/>
    <w:rsid w:val="007951D3"/>
    <w:rsid w:val="00795951"/>
    <w:rsid w:val="00796777"/>
    <w:rsid w:val="007A6446"/>
    <w:rsid w:val="007A781E"/>
    <w:rsid w:val="007B15BE"/>
    <w:rsid w:val="007C6E72"/>
    <w:rsid w:val="007D7956"/>
    <w:rsid w:val="007E1648"/>
    <w:rsid w:val="007F644E"/>
    <w:rsid w:val="0080367C"/>
    <w:rsid w:val="00806B73"/>
    <w:rsid w:val="008076E7"/>
    <w:rsid w:val="00820075"/>
    <w:rsid w:val="00822D84"/>
    <w:rsid w:val="008233A8"/>
    <w:rsid w:val="00826C56"/>
    <w:rsid w:val="00831378"/>
    <w:rsid w:val="0084235A"/>
    <w:rsid w:val="00842FD2"/>
    <w:rsid w:val="00843ED1"/>
    <w:rsid w:val="008466AC"/>
    <w:rsid w:val="00855B53"/>
    <w:rsid w:val="0085787A"/>
    <w:rsid w:val="00860069"/>
    <w:rsid w:val="00860AF6"/>
    <w:rsid w:val="008621E2"/>
    <w:rsid w:val="0086622E"/>
    <w:rsid w:val="0087584F"/>
    <w:rsid w:val="008819F3"/>
    <w:rsid w:val="008831CF"/>
    <w:rsid w:val="00887256"/>
    <w:rsid w:val="00895A39"/>
    <w:rsid w:val="0089602F"/>
    <w:rsid w:val="008A7362"/>
    <w:rsid w:val="008B07B5"/>
    <w:rsid w:val="008B39DD"/>
    <w:rsid w:val="008D3DB7"/>
    <w:rsid w:val="008E1311"/>
    <w:rsid w:val="008E3491"/>
    <w:rsid w:val="008F4445"/>
    <w:rsid w:val="008F53BC"/>
    <w:rsid w:val="009011B6"/>
    <w:rsid w:val="00904A82"/>
    <w:rsid w:val="00905753"/>
    <w:rsid w:val="009152ED"/>
    <w:rsid w:val="00943F59"/>
    <w:rsid w:val="009574FA"/>
    <w:rsid w:val="0096056D"/>
    <w:rsid w:val="0097005D"/>
    <w:rsid w:val="009900FC"/>
    <w:rsid w:val="00995978"/>
    <w:rsid w:val="00995E12"/>
    <w:rsid w:val="009A10AC"/>
    <w:rsid w:val="009A23B2"/>
    <w:rsid w:val="009B18F6"/>
    <w:rsid w:val="009C1866"/>
    <w:rsid w:val="009C1FCE"/>
    <w:rsid w:val="009C404A"/>
    <w:rsid w:val="009D068B"/>
    <w:rsid w:val="009D1DF6"/>
    <w:rsid w:val="009D4B40"/>
    <w:rsid w:val="009E294E"/>
    <w:rsid w:val="009F44BE"/>
    <w:rsid w:val="00A01303"/>
    <w:rsid w:val="00A0410C"/>
    <w:rsid w:val="00A05838"/>
    <w:rsid w:val="00A11F85"/>
    <w:rsid w:val="00A26C3F"/>
    <w:rsid w:val="00A31F73"/>
    <w:rsid w:val="00A35CAF"/>
    <w:rsid w:val="00A46959"/>
    <w:rsid w:val="00A5346F"/>
    <w:rsid w:val="00A568EE"/>
    <w:rsid w:val="00A72C98"/>
    <w:rsid w:val="00A759B9"/>
    <w:rsid w:val="00A96566"/>
    <w:rsid w:val="00A97E91"/>
    <w:rsid w:val="00AB04D0"/>
    <w:rsid w:val="00AB247C"/>
    <w:rsid w:val="00AB2A50"/>
    <w:rsid w:val="00AD7399"/>
    <w:rsid w:val="00AD7B3B"/>
    <w:rsid w:val="00AE41D2"/>
    <w:rsid w:val="00AE4C50"/>
    <w:rsid w:val="00AE7E83"/>
    <w:rsid w:val="00AF09D7"/>
    <w:rsid w:val="00AF119A"/>
    <w:rsid w:val="00B20687"/>
    <w:rsid w:val="00B34026"/>
    <w:rsid w:val="00B43F31"/>
    <w:rsid w:val="00B47837"/>
    <w:rsid w:val="00B53A3C"/>
    <w:rsid w:val="00B55D7D"/>
    <w:rsid w:val="00B56B09"/>
    <w:rsid w:val="00B74320"/>
    <w:rsid w:val="00B820AF"/>
    <w:rsid w:val="00B831B2"/>
    <w:rsid w:val="00B8408A"/>
    <w:rsid w:val="00B90781"/>
    <w:rsid w:val="00B9480C"/>
    <w:rsid w:val="00B94DE4"/>
    <w:rsid w:val="00BA5317"/>
    <w:rsid w:val="00BB13D4"/>
    <w:rsid w:val="00BB51F8"/>
    <w:rsid w:val="00BB6F59"/>
    <w:rsid w:val="00BC620F"/>
    <w:rsid w:val="00BC63C9"/>
    <w:rsid w:val="00BD6525"/>
    <w:rsid w:val="00BE0EAB"/>
    <w:rsid w:val="00BE2BEA"/>
    <w:rsid w:val="00BF4FC2"/>
    <w:rsid w:val="00C0061C"/>
    <w:rsid w:val="00C06DE2"/>
    <w:rsid w:val="00C21178"/>
    <w:rsid w:val="00C22BA3"/>
    <w:rsid w:val="00C31431"/>
    <w:rsid w:val="00C33AF0"/>
    <w:rsid w:val="00C53879"/>
    <w:rsid w:val="00C56C04"/>
    <w:rsid w:val="00C571ED"/>
    <w:rsid w:val="00C616A5"/>
    <w:rsid w:val="00C63245"/>
    <w:rsid w:val="00C73419"/>
    <w:rsid w:val="00CA1545"/>
    <w:rsid w:val="00CA2E34"/>
    <w:rsid w:val="00CB3688"/>
    <w:rsid w:val="00CB695F"/>
    <w:rsid w:val="00CB6E04"/>
    <w:rsid w:val="00CC06F2"/>
    <w:rsid w:val="00CC5EA5"/>
    <w:rsid w:val="00CC6023"/>
    <w:rsid w:val="00CD60A0"/>
    <w:rsid w:val="00CE53B7"/>
    <w:rsid w:val="00CE66EB"/>
    <w:rsid w:val="00CF63DC"/>
    <w:rsid w:val="00CF7CFB"/>
    <w:rsid w:val="00D22309"/>
    <w:rsid w:val="00D23A6B"/>
    <w:rsid w:val="00D24530"/>
    <w:rsid w:val="00D2463B"/>
    <w:rsid w:val="00D269DA"/>
    <w:rsid w:val="00D2736A"/>
    <w:rsid w:val="00D2781C"/>
    <w:rsid w:val="00D31D58"/>
    <w:rsid w:val="00D379DA"/>
    <w:rsid w:val="00D6480E"/>
    <w:rsid w:val="00D71077"/>
    <w:rsid w:val="00D7331B"/>
    <w:rsid w:val="00D8441F"/>
    <w:rsid w:val="00D90578"/>
    <w:rsid w:val="00DA0DA3"/>
    <w:rsid w:val="00DA71B4"/>
    <w:rsid w:val="00DB4086"/>
    <w:rsid w:val="00DC0237"/>
    <w:rsid w:val="00DC281E"/>
    <w:rsid w:val="00DD6E78"/>
    <w:rsid w:val="00DF2AAD"/>
    <w:rsid w:val="00E03DA7"/>
    <w:rsid w:val="00E051D5"/>
    <w:rsid w:val="00E11B64"/>
    <w:rsid w:val="00E14D54"/>
    <w:rsid w:val="00E169B1"/>
    <w:rsid w:val="00E236C8"/>
    <w:rsid w:val="00E2655E"/>
    <w:rsid w:val="00E30B69"/>
    <w:rsid w:val="00E34A2D"/>
    <w:rsid w:val="00E41848"/>
    <w:rsid w:val="00E72219"/>
    <w:rsid w:val="00E72517"/>
    <w:rsid w:val="00E860A8"/>
    <w:rsid w:val="00E90650"/>
    <w:rsid w:val="00EA2472"/>
    <w:rsid w:val="00EB4005"/>
    <w:rsid w:val="00EB76A1"/>
    <w:rsid w:val="00EC793F"/>
    <w:rsid w:val="00EE0CE8"/>
    <w:rsid w:val="00EE7C7D"/>
    <w:rsid w:val="00EF127D"/>
    <w:rsid w:val="00EF45AC"/>
    <w:rsid w:val="00F011B0"/>
    <w:rsid w:val="00F12AFD"/>
    <w:rsid w:val="00F14F54"/>
    <w:rsid w:val="00F17F64"/>
    <w:rsid w:val="00F25D48"/>
    <w:rsid w:val="00F30FED"/>
    <w:rsid w:val="00F347E6"/>
    <w:rsid w:val="00F370D6"/>
    <w:rsid w:val="00F4115C"/>
    <w:rsid w:val="00F4783C"/>
    <w:rsid w:val="00F61D68"/>
    <w:rsid w:val="00F62B38"/>
    <w:rsid w:val="00F636BA"/>
    <w:rsid w:val="00F6739E"/>
    <w:rsid w:val="00F7075F"/>
    <w:rsid w:val="00F7366A"/>
    <w:rsid w:val="00F909EB"/>
    <w:rsid w:val="00F9190F"/>
    <w:rsid w:val="00F91DDB"/>
    <w:rsid w:val="00FA7729"/>
    <w:rsid w:val="00FB2F54"/>
    <w:rsid w:val="00FD1769"/>
    <w:rsid w:val="00FE24B9"/>
    <w:rsid w:val="00FF0F70"/>
    <w:rsid w:val="00FF4B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A6A60B3"/>
  <w15:chartTrackingRefBased/>
  <w15:docId w15:val="{D7A5F332-74B7-4F82-8880-D34D4C7AD3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269DA"/>
    <w:rPr>
      <w:rFonts w:ascii="Times New Roman" w:eastAsia="Times New Roman" w:hAnsi="Times New Roman" w:cs="Times New Roman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D269DA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rpotesto-Poppins8">
    <w:name w:val="Corpo testo - Poppins 8"/>
    <w:basedOn w:val="Normale"/>
    <w:link w:val="Corpotesto-Poppins8Carattere"/>
    <w:qFormat/>
    <w:rsid w:val="00D269DA"/>
    <w:pPr>
      <w:spacing w:line="360" w:lineRule="auto"/>
    </w:pPr>
    <w:rPr>
      <w:rFonts w:ascii="Poppins" w:eastAsiaTheme="minorEastAsia" w:hAnsi="Poppins" w:cs="Poppins"/>
      <w:color w:val="000000"/>
      <w:sz w:val="16"/>
      <w:szCs w:val="16"/>
    </w:rPr>
  </w:style>
  <w:style w:type="character" w:customStyle="1" w:styleId="Corpotesto-Poppins8Carattere">
    <w:name w:val="Corpo testo - Poppins 8 Carattere"/>
    <w:basedOn w:val="Carpredefinitoparagrafo"/>
    <w:link w:val="Corpotesto-Poppins8"/>
    <w:rsid w:val="00D269DA"/>
    <w:rPr>
      <w:rFonts w:ascii="Poppins" w:eastAsiaTheme="minorEastAsia" w:hAnsi="Poppins" w:cs="Poppins"/>
      <w:color w:val="000000"/>
      <w:sz w:val="16"/>
      <w:szCs w:val="16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F370D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370D6"/>
    <w:rPr>
      <w:rFonts w:ascii="Times New Roman" w:eastAsia="Times New Roman" w:hAnsi="Times New Roman" w:cs="Times New Roman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F370D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370D6"/>
    <w:rPr>
      <w:rFonts w:ascii="Times New Roman" w:eastAsia="Times New Roman" w:hAnsi="Times New Roman" w:cs="Times New Roman"/>
      <w:lang w:eastAsia="it-IT"/>
    </w:rPr>
  </w:style>
  <w:style w:type="paragraph" w:styleId="NormaleWeb">
    <w:name w:val="Normal (Web)"/>
    <w:basedOn w:val="Normale"/>
    <w:uiPriority w:val="99"/>
    <w:unhideWhenUsed/>
    <w:rsid w:val="00091470"/>
    <w:pPr>
      <w:spacing w:before="100" w:beforeAutospacing="1" w:after="100" w:afterAutospacing="1"/>
    </w:pPr>
  </w:style>
  <w:style w:type="character" w:customStyle="1" w:styleId="georgia">
    <w:name w:val="georgia"/>
    <w:basedOn w:val="Carpredefinitoparagrafo"/>
    <w:rsid w:val="003E0F0B"/>
  </w:style>
  <w:style w:type="paragraph" w:customStyle="1" w:styleId="papertitle">
    <w:name w:val="paper title"/>
    <w:rsid w:val="00522A0E"/>
    <w:pPr>
      <w:spacing w:after="120"/>
      <w:jc w:val="center"/>
    </w:pPr>
    <w:rPr>
      <w:rFonts w:ascii="Times New Roman" w:eastAsia="MS Mincho" w:hAnsi="Times New Roman" w:cs="Times New Roman"/>
      <w:noProof/>
      <w:sz w:val="48"/>
      <w:szCs w:val="48"/>
      <w:lang w:val="en-US"/>
    </w:rPr>
  </w:style>
  <w:style w:type="paragraph" w:styleId="Revisione">
    <w:name w:val="Revision"/>
    <w:hidden/>
    <w:uiPriority w:val="99"/>
    <w:semiHidden/>
    <w:rsid w:val="00C21178"/>
    <w:rPr>
      <w:rFonts w:ascii="Times New Roman" w:eastAsia="Times New Roman" w:hAnsi="Times New Roman" w:cs="Times New Roman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40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8842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019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675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427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40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692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6845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1808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290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2264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295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495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910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3123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1108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2629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8656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066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072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6.png"/><Relationship Id="rId18" Type="http://schemas.openxmlformats.org/officeDocument/2006/relationships/image" Target="media/image9.png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8.png"/><Relationship Id="rId2" Type="http://schemas.openxmlformats.org/officeDocument/2006/relationships/numbering" Target="numbering.xml"/><Relationship Id="rId16" Type="http://schemas.microsoft.com/office/2007/relationships/hdphoto" Target="media/hdphoto2.wdp"/><Relationship Id="rId20" Type="http://schemas.openxmlformats.org/officeDocument/2006/relationships/image" Target="media/image11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23" Type="http://schemas.openxmlformats.org/officeDocument/2006/relationships/theme" Target="theme/theme1.xml"/><Relationship Id="rId10" Type="http://schemas.openxmlformats.org/officeDocument/2006/relationships/image" Target="media/image3.png"/><Relationship Id="rId19" Type="http://schemas.openxmlformats.org/officeDocument/2006/relationships/image" Target="media/image10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microsoft.com/office/2007/relationships/hdphoto" Target="media/hdphoto1.wdp"/><Relationship Id="rId22" Type="http://schemas.microsoft.com/office/2011/relationships/people" Target="peop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8F9F911C-37B9-2245-9EC6-C7215C0B7B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1471</Words>
  <Characters>8388</Characters>
  <Application>Microsoft Office Word</Application>
  <DocSecurity>0</DocSecurity>
  <Lines>69</Lines>
  <Paragraphs>19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13</cp:revision>
  <cp:lastPrinted>2022-02-27T15:19:00Z</cp:lastPrinted>
  <dcterms:created xsi:type="dcterms:W3CDTF">2022-03-14T10:29:00Z</dcterms:created>
  <dcterms:modified xsi:type="dcterms:W3CDTF">2022-03-17T10:17:00Z</dcterms:modified>
</cp:coreProperties>
</file>